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2520"/>
        <w:gridCol w:w="1260"/>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260" w:type="dxa"/>
            <w:vAlign w:val="center"/>
          </w:tcPr>
          <w:p>
            <w:pPr>
              <w:snapToGrid w:val="0"/>
              <w:spacing w:line="300" w:lineRule="auto"/>
              <w:jc w:val="center"/>
              <w:rPr>
                <w:rFonts w:ascii="黑体" w:eastAsia="黑体"/>
                <w:color w:val="000000"/>
                <w:sz w:val="24"/>
                <w:szCs w:val="24"/>
              </w:rPr>
            </w:pPr>
            <w:r>
              <w:rPr>
                <w:rFonts w:hint="eastAsia" w:ascii="黑体" w:eastAsia="黑体"/>
                <w:color w:val="000000"/>
                <w:sz w:val="24"/>
                <w:szCs w:val="24"/>
              </w:rPr>
              <w:t>申请年度</w:t>
            </w:r>
          </w:p>
        </w:tc>
        <w:tc>
          <w:tcPr>
            <w:tcW w:w="2520" w:type="dxa"/>
            <w:vAlign w:val="center"/>
          </w:tcPr>
          <w:p>
            <w:pPr>
              <w:snapToGrid w:val="0"/>
              <w:spacing w:line="300" w:lineRule="auto"/>
              <w:jc w:val="center"/>
              <w:rPr>
                <w:rFonts w:ascii="黑体" w:eastAsia="黑体"/>
                <w:color w:val="000000"/>
                <w:sz w:val="18"/>
              </w:rPr>
            </w:pPr>
          </w:p>
        </w:tc>
        <w:tc>
          <w:tcPr>
            <w:tcW w:w="1260" w:type="dxa"/>
            <w:vAlign w:val="center"/>
          </w:tcPr>
          <w:p>
            <w:pPr>
              <w:snapToGrid w:val="0"/>
              <w:spacing w:line="300" w:lineRule="auto"/>
              <w:jc w:val="center"/>
              <w:rPr>
                <w:rFonts w:ascii="黑体" w:eastAsia="黑体"/>
                <w:color w:val="000000"/>
                <w:sz w:val="24"/>
                <w:szCs w:val="24"/>
              </w:rPr>
            </w:pPr>
            <w:r>
              <w:rPr>
                <w:rFonts w:hint="eastAsia" w:ascii="黑体" w:eastAsia="黑体"/>
                <w:color w:val="000000"/>
                <w:sz w:val="24"/>
                <w:szCs w:val="24"/>
              </w:rPr>
              <w:t>受理编号</w:t>
            </w:r>
          </w:p>
        </w:tc>
        <w:tc>
          <w:tcPr>
            <w:tcW w:w="3780" w:type="dxa"/>
            <w:vAlign w:val="center"/>
          </w:tcPr>
          <w:p>
            <w:pPr>
              <w:snapToGrid w:val="0"/>
              <w:spacing w:line="300" w:lineRule="auto"/>
              <w:jc w:val="center"/>
              <w:rPr>
                <w:rFonts w:ascii="黑体" w:eastAsia="黑体"/>
                <w:color w:val="000000"/>
                <w:sz w:val="18"/>
              </w:rPr>
            </w:pPr>
          </w:p>
        </w:tc>
      </w:tr>
    </w:tbl>
    <w:p>
      <w:pPr>
        <w:snapToGrid w:val="0"/>
        <w:spacing w:line="300" w:lineRule="auto"/>
        <w:rPr>
          <w:rFonts w:ascii="黑体" w:eastAsia="黑体"/>
          <w:color w:val="000000"/>
        </w:rPr>
      </w:pPr>
      <w:r>
        <w:rPr>
          <w:rFonts w:hint="eastAsia" w:ascii="黑体" w:eastAsia="黑体"/>
          <w:color w:val="000000"/>
        </w:rPr>
        <w:t>(以上内容由深圳市坪山区科技创新局填写)</w:t>
      </w:r>
    </w:p>
    <w:p>
      <w:pPr>
        <w:rPr>
          <w:color w:val="000000"/>
          <w:sz w:val="32"/>
          <w:szCs w:val="32"/>
          <w:u w:val="single"/>
        </w:rPr>
      </w:pPr>
    </w:p>
    <w:p>
      <w:pPr>
        <w:rPr>
          <w:color w:val="000000"/>
          <w:sz w:val="32"/>
          <w:szCs w:val="32"/>
          <w:u w:val="single"/>
        </w:rPr>
      </w:pPr>
    </w:p>
    <w:p>
      <w:pPr>
        <w:rPr>
          <w:color w:val="000000"/>
          <w:sz w:val="32"/>
          <w:szCs w:val="32"/>
          <w:u w:val="single"/>
        </w:rPr>
      </w:pPr>
    </w:p>
    <w:p>
      <w:pPr>
        <w:spacing w:line="960" w:lineRule="auto"/>
        <w:jc w:val="center"/>
        <w:rPr>
          <w:rFonts w:ascii="方正小标宋简体" w:eastAsia="方正小标宋简体"/>
          <w:b/>
          <w:bCs/>
          <w:color w:val="000000"/>
          <w:sz w:val="48"/>
          <w:szCs w:val="48"/>
        </w:rPr>
      </w:pPr>
      <w:r>
        <w:rPr>
          <w:rFonts w:hint="eastAsia" w:ascii="方正小标宋简体" w:eastAsia="方正小标宋简体"/>
          <w:b/>
          <w:bCs/>
          <w:color w:val="000000"/>
          <w:sz w:val="48"/>
          <w:szCs w:val="48"/>
        </w:rPr>
        <w:t>深圳市坪山区科技创新专项资金申请表</w:t>
      </w:r>
    </w:p>
    <w:p>
      <w:pPr>
        <w:jc w:val="center"/>
        <w:outlineLvl w:val="1"/>
        <w:rPr>
          <w:rFonts w:ascii="方正小标宋简体" w:eastAsia="方正小标宋简体"/>
          <w:b/>
          <w:bCs/>
          <w:color w:val="000000"/>
          <w:sz w:val="44"/>
          <w:szCs w:val="48"/>
        </w:rPr>
      </w:pPr>
      <w:r>
        <w:rPr>
          <w:rFonts w:hint="eastAsia" w:ascii="方正小标宋简体" w:eastAsia="方正小标宋简体"/>
          <w:b/>
          <w:bCs/>
          <w:color w:val="000000"/>
          <w:sz w:val="44"/>
          <w:szCs w:val="48"/>
        </w:rPr>
        <w:t>（高新技术产业化项目资助）</w:t>
      </w:r>
    </w:p>
    <w:p>
      <w:pPr>
        <w:spacing w:line="600" w:lineRule="exact"/>
        <w:ind w:left="-540" w:leftChars="-257" w:right="-506" w:rightChars="-241"/>
        <w:jc w:val="center"/>
        <w:rPr>
          <w:rFonts w:ascii="黑体" w:eastAsia="黑体"/>
          <w:b/>
          <w:color w:val="000000"/>
          <w:sz w:val="28"/>
          <w:szCs w:val="28"/>
        </w:rPr>
      </w:pPr>
      <w:r>
        <w:rPr>
          <w:rFonts w:hint="eastAsia" w:ascii="黑体" w:eastAsia="黑体"/>
          <w:b/>
          <w:color w:val="000000"/>
          <w:sz w:val="28"/>
          <w:szCs w:val="28"/>
        </w:rPr>
        <w:t>类别编号：10</w:t>
      </w:r>
    </w:p>
    <w:p>
      <w:pPr>
        <w:spacing w:line="600" w:lineRule="exact"/>
        <w:ind w:left="-540" w:leftChars="-257" w:right="-506" w:rightChars="-241"/>
        <w:rPr>
          <w:rFonts w:ascii="黑体" w:eastAsia="黑体"/>
          <w:b/>
          <w:color w:val="000000"/>
          <w:sz w:val="28"/>
          <w:szCs w:val="28"/>
        </w:rPr>
      </w:pPr>
    </w:p>
    <w:p>
      <w:pPr>
        <w:spacing w:line="600" w:lineRule="exact"/>
        <w:ind w:left="-540" w:leftChars="-257" w:right="-506" w:rightChars="-241" w:firstLine="689" w:firstLineChars="245"/>
        <w:rPr>
          <w:rFonts w:ascii="黑体" w:eastAsia="黑体"/>
          <w:b/>
          <w:color w:val="000000"/>
          <w:sz w:val="28"/>
          <w:szCs w:val="28"/>
          <w:u w:val="single"/>
        </w:rPr>
      </w:pPr>
      <w:r>
        <w:rPr>
          <w:rFonts w:hint="eastAsia" w:ascii="黑体" w:eastAsia="黑体"/>
          <w:b/>
          <w:color w:val="000000"/>
          <w:sz w:val="28"/>
          <w:szCs w:val="28"/>
        </w:rPr>
        <w:t xml:space="preserve">申请单位：  </w:t>
      </w:r>
      <w:r>
        <w:rPr>
          <w:rFonts w:hint="eastAsia" w:ascii="黑体" w:eastAsia="黑体"/>
          <w:b/>
          <w:color w:val="000000"/>
          <w:sz w:val="28"/>
          <w:szCs w:val="28"/>
          <w:u w:val="single"/>
        </w:rPr>
        <w:t xml:space="preserve">                                             （盖章）</w:t>
      </w:r>
    </w:p>
    <w:p>
      <w:pPr>
        <w:spacing w:line="600" w:lineRule="exact"/>
        <w:ind w:right="-506" w:rightChars="-241" w:firstLine="138" w:firstLineChars="49"/>
        <w:rPr>
          <w:rFonts w:ascii="黑体" w:eastAsia="黑体"/>
          <w:b/>
          <w:color w:val="000000"/>
          <w:sz w:val="28"/>
          <w:szCs w:val="28"/>
        </w:rPr>
      </w:pPr>
      <w:r>
        <w:rPr>
          <w:rFonts w:hint="eastAsia" w:ascii="黑体" w:eastAsia="黑体"/>
          <w:b/>
          <w:color w:val="000000"/>
          <w:sz w:val="28"/>
          <w:szCs w:val="28"/>
        </w:rPr>
        <w:t xml:space="preserve">单位地址：  </w:t>
      </w:r>
      <w:r>
        <w:rPr>
          <w:rFonts w:hint="eastAsia" w:ascii="黑体" w:eastAsia="黑体"/>
          <w:b/>
          <w:color w:val="000000"/>
          <w:sz w:val="28"/>
          <w:szCs w:val="28"/>
          <w:u w:val="single"/>
        </w:rPr>
        <w:t xml:space="preserve">                                                        </w:t>
      </w:r>
    </w:p>
    <w:p>
      <w:pPr>
        <w:spacing w:line="600" w:lineRule="exact"/>
        <w:ind w:right="-506" w:rightChars="-241" w:firstLine="138" w:firstLineChars="49"/>
        <w:rPr>
          <w:rFonts w:ascii="黑体" w:eastAsia="黑体"/>
          <w:b/>
          <w:color w:val="000000"/>
          <w:sz w:val="28"/>
          <w:szCs w:val="28"/>
          <w:u w:val="single"/>
        </w:rPr>
      </w:pPr>
      <w:r>
        <w:rPr>
          <w:rFonts w:hint="eastAsia" w:ascii="黑体" w:eastAsia="黑体"/>
          <w:b/>
          <w:color w:val="000000"/>
          <w:sz w:val="28"/>
          <w:szCs w:val="28"/>
        </w:rPr>
        <w:t>申请资助负责人：</w:t>
      </w:r>
      <w:r>
        <w:rPr>
          <w:rFonts w:hint="eastAsia" w:ascii="黑体" w:eastAsia="黑体"/>
          <w:b/>
          <w:color w:val="000000"/>
          <w:sz w:val="28"/>
          <w:szCs w:val="28"/>
          <w:u w:val="single"/>
        </w:rPr>
        <w:t xml:space="preserve">                          </w:t>
      </w:r>
      <w:r>
        <w:rPr>
          <w:rFonts w:hint="eastAsia" w:ascii="黑体" w:eastAsia="黑体"/>
          <w:b/>
          <w:color w:val="000000"/>
          <w:sz w:val="28"/>
          <w:szCs w:val="28"/>
        </w:rPr>
        <w:t>移动电话：</w:t>
      </w:r>
      <w:r>
        <w:rPr>
          <w:rFonts w:hint="eastAsia" w:ascii="黑体" w:eastAsia="黑体"/>
          <w:b/>
          <w:color w:val="000000"/>
          <w:sz w:val="28"/>
          <w:szCs w:val="28"/>
          <w:u w:val="single"/>
        </w:rPr>
        <w:t xml:space="preserve">                    </w:t>
      </w:r>
    </w:p>
    <w:p>
      <w:pPr>
        <w:spacing w:line="600" w:lineRule="exact"/>
        <w:ind w:right="-506" w:rightChars="-241" w:firstLine="138" w:firstLineChars="49"/>
        <w:rPr>
          <w:rFonts w:ascii="黑体" w:eastAsia="黑体"/>
          <w:b/>
          <w:color w:val="000000"/>
          <w:sz w:val="28"/>
          <w:szCs w:val="28"/>
          <w:u w:val="single"/>
        </w:rPr>
      </w:pPr>
      <w:r>
        <w:rPr>
          <w:rFonts w:hint="eastAsia" w:ascii="黑体" w:eastAsia="黑体"/>
          <w:b/>
          <w:color w:val="000000"/>
          <w:sz w:val="28"/>
          <w:szCs w:val="28"/>
        </w:rPr>
        <w:t xml:space="preserve">单位网址：  </w:t>
      </w:r>
      <w:r>
        <w:rPr>
          <w:rFonts w:hint="eastAsia" w:ascii="黑体" w:eastAsia="黑体"/>
          <w:b/>
          <w:color w:val="000000"/>
          <w:sz w:val="28"/>
          <w:szCs w:val="28"/>
          <w:u w:val="single"/>
        </w:rPr>
        <w:t xml:space="preserve">                          </w:t>
      </w:r>
      <w:r>
        <w:rPr>
          <w:rFonts w:hint="eastAsia" w:ascii="黑体" w:eastAsia="黑体"/>
          <w:b/>
          <w:color w:val="000000"/>
          <w:sz w:val="28"/>
          <w:szCs w:val="28"/>
        </w:rPr>
        <w:t>电子邮箱：</w:t>
      </w:r>
      <w:r>
        <w:rPr>
          <w:rFonts w:hint="eastAsia" w:ascii="黑体" w:eastAsia="黑体"/>
          <w:b/>
          <w:color w:val="000000"/>
          <w:sz w:val="28"/>
          <w:szCs w:val="28"/>
          <w:u w:val="single"/>
        </w:rPr>
        <w:t xml:space="preserve">                   </w:t>
      </w:r>
    </w:p>
    <w:p>
      <w:pPr>
        <w:spacing w:line="600" w:lineRule="exact"/>
        <w:ind w:right="-506" w:rightChars="-241" w:firstLine="138" w:firstLineChars="49"/>
        <w:rPr>
          <w:rFonts w:ascii="黑体" w:eastAsia="黑体"/>
          <w:b/>
          <w:color w:val="000000"/>
          <w:sz w:val="28"/>
          <w:szCs w:val="28"/>
        </w:rPr>
      </w:pPr>
      <w:r>
        <w:rPr>
          <w:rFonts w:hint="eastAsia" w:ascii="黑体" w:eastAsia="黑体"/>
          <w:b/>
          <w:color w:val="000000"/>
          <w:sz w:val="28"/>
          <w:szCs w:val="28"/>
        </w:rPr>
        <w:t xml:space="preserve">传    真：  </w:t>
      </w:r>
      <w:r>
        <w:rPr>
          <w:rFonts w:hint="eastAsia" w:ascii="黑体" w:eastAsia="黑体"/>
          <w:b/>
          <w:color w:val="000000"/>
          <w:sz w:val="28"/>
          <w:szCs w:val="28"/>
          <w:u w:val="single"/>
        </w:rPr>
        <w:t xml:space="preserve">             </w:t>
      </w:r>
      <w:r>
        <w:rPr>
          <w:rFonts w:hint="eastAsia" w:ascii="黑体" w:eastAsia="黑体"/>
          <w:b/>
          <w:color w:val="000000"/>
          <w:sz w:val="28"/>
          <w:szCs w:val="28"/>
        </w:rPr>
        <w:t>申请日期：</w:t>
      </w:r>
      <w:r>
        <w:rPr>
          <w:rFonts w:hint="eastAsia" w:ascii="黑体" w:eastAsia="黑体"/>
          <w:b/>
          <w:color w:val="000000"/>
          <w:sz w:val="28"/>
          <w:szCs w:val="28"/>
          <w:u w:val="single"/>
        </w:rPr>
        <w:t xml:space="preserve">        </w:t>
      </w:r>
      <w:r>
        <w:rPr>
          <w:rFonts w:hint="eastAsia" w:ascii="黑体" w:eastAsia="黑体"/>
          <w:b/>
          <w:color w:val="000000"/>
          <w:sz w:val="28"/>
          <w:szCs w:val="28"/>
        </w:rPr>
        <w:t>年</w:t>
      </w:r>
      <w:r>
        <w:rPr>
          <w:rFonts w:hint="eastAsia" w:ascii="黑体" w:eastAsia="黑体"/>
          <w:b/>
          <w:color w:val="000000"/>
          <w:sz w:val="28"/>
          <w:szCs w:val="28"/>
          <w:u w:val="single"/>
        </w:rPr>
        <w:t xml:space="preserve">        </w:t>
      </w:r>
      <w:r>
        <w:rPr>
          <w:rFonts w:hint="eastAsia" w:ascii="黑体" w:eastAsia="黑体"/>
          <w:b/>
          <w:color w:val="000000"/>
          <w:sz w:val="28"/>
          <w:szCs w:val="28"/>
        </w:rPr>
        <w:t>月</w:t>
      </w:r>
      <w:r>
        <w:rPr>
          <w:rFonts w:hint="eastAsia" w:ascii="黑体" w:eastAsia="黑体"/>
          <w:b/>
          <w:color w:val="000000"/>
          <w:sz w:val="28"/>
          <w:szCs w:val="28"/>
          <w:u w:val="single"/>
        </w:rPr>
        <w:t xml:space="preserve">        </w:t>
      </w:r>
      <w:r>
        <w:rPr>
          <w:rFonts w:hint="eastAsia" w:ascii="黑体" w:eastAsia="黑体"/>
          <w:b/>
          <w:color w:val="000000"/>
          <w:sz w:val="28"/>
          <w:szCs w:val="28"/>
        </w:rPr>
        <w:t>日</w:t>
      </w:r>
    </w:p>
    <w:p>
      <w:pPr>
        <w:rPr>
          <w:rFonts w:ascii="宋体" w:hAnsi="宋体"/>
          <w:color w:val="000000"/>
          <w:sz w:val="32"/>
          <w:szCs w:val="32"/>
        </w:rPr>
      </w:pPr>
    </w:p>
    <w:p>
      <w:pPr>
        <w:rPr>
          <w:rFonts w:ascii="宋体" w:hAnsi="宋体"/>
          <w:color w:val="000000"/>
          <w:sz w:val="32"/>
          <w:szCs w:val="32"/>
        </w:rPr>
      </w:pPr>
    </w:p>
    <w:p>
      <w:pPr>
        <w:rPr>
          <w:rFonts w:ascii="宋体" w:hAnsi="宋体"/>
          <w:color w:val="000000"/>
          <w:sz w:val="32"/>
          <w:szCs w:val="32"/>
        </w:rPr>
      </w:pPr>
    </w:p>
    <w:p>
      <w:pPr>
        <w:rPr>
          <w:rFonts w:ascii="宋体" w:hAnsi="宋体"/>
          <w:color w:val="000000"/>
          <w:sz w:val="32"/>
          <w:szCs w:val="32"/>
        </w:rPr>
      </w:pPr>
    </w:p>
    <w:p>
      <w:pPr>
        <w:rPr>
          <w:rFonts w:ascii="宋体" w:hAnsi="宋体"/>
          <w:color w:val="000000"/>
          <w:sz w:val="32"/>
          <w:szCs w:val="32"/>
        </w:rPr>
      </w:pPr>
    </w:p>
    <w:p>
      <w:pPr>
        <w:rPr>
          <w:rFonts w:ascii="宋体" w:hAnsi="宋体"/>
          <w:color w:val="000000"/>
          <w:sz w:val="32"/>
          <w:szCs w:val="32"/>
        </w:rPr>
      </w:pPr>
    </w:p>
    <w:p>
      <w:pPr>
        <w:jc w:val="center"/>
        <w:rPr>
          <w:rFonts w:ascii="黑体" w:eastAsia="黑体"/>
          <w:b/>
          <w:color w:val="000000"/>
          <w:sz w:val="32"/>
          <w:szCs w:val="32"/>
        </w:rPr>
      </w:pPr>
      <w:r>
        <w:rPr>
          <w:rFonts w:hint="eastAsia" w:ascii="黑体" w:eastAsia="黑体"/>
          <w:b/>
          <w:color w:val="000000"/>
          <w:sz w:val="32"/>
          <w:szCs w:val="32"/>
        </w:rPr>
        <w:t>深圳市坪山区科技创新局制</w:t>
      </w:r>
    </w:p>
    <w:p>
      <w:pPr>
        <w:jc w:val="center"/>
        <w:rPr>
          <w:rFonts w:ascii="黑体" w:eastAsia="黑体"/>
          <w:b/>
          <w:color w:val="000000"/>
          <w:sz w:val="32"/>
          <w:szCs w:val="32"/>
        </w:rPr>
        <w:sectPr>
          <w:footerReference r:id="rId3" w:type="default"/>
          <w:pgSz w:w="11906" w:h="16838"/>
          <w:pgMar w:top="1440" w:right="1588" w:bottom="1440" w:left="1588" w:header="851" w:footer="992" w:gutter="0"/>
          <w:pgNumType w:start="1"/>
          <w:cols w:space="720" w:num="1"/>
          <w:titlePg/>
          <w:docGrid w:type="lines" w:linePitch="312" w:charSpace="0"/>
        </w:sectPr>
      </w:pPr>
    </w:p>
    <w:p>
      <w:pPr>
        <w:jc w:val="center"/>
        <w:rPr>
          <w:rFonts w:ascii="黑体" w:eastAsia="黑体"/>
          <w:b/>
          <w:color w:val="000000"/>
          <w:sz w:val="32"/>
          <w:szCs w:val="32"/>
        </w:rPr>
      </w:pPr>
      <w:r>
        <w:rPr>
          <w:rFonts w:hint="eastAsia" w:ascii="黑体" w:eastAsia="黑体"/>
          <w:b/>
          <w:color w:val="000000"/>
          <w:sz w:val="32"/>
          <w:szCs w:val="32"/>
        </w:rPr>
        <w:t>填表声明与保证</w:t>
      </w:r>
    </w:p>
    <w:p>
      <w:pPr>
        <w:spacing w:line="520" w:lineRule="exact"/>
        <w:ind w:firstLine="627" w:firstLineChars="196"/>
        <w:rPr>
          <w:rFonts w:ascii="仿宋_GB2312" w:eastAsia="仿宋_GB2312"/>
          <w:color w:val="000000"/>
          <w:sz w:val="32"/>
          <w:szCs w:val="32"/>
        </w:rPr>
      </w:pPr>
      <w:r>
        <w:rPr>
          <w:rFonts w:hint="eastAsia" w:ascii="仿宋_GB2312" w:eastAsia="仿宋_GB2312"/>
          <w:color w:val="000000"/>
          <w:sz w:val="32"/>
          <w:szCs w:val="32"/>
        </w:rPr>
        <w:t>本单位在填写本申请表之前，已经完全了解《深圳市坪山区科技创新专项资金管理办法》、《深圳市坪山区加快科技创新发展的实施办法》、《深圳市坪山区科技创新专项资金项目资助申报指南》和《填表说明》的相关规定,并保证遵守其中的全部内容，并自愿做出以下声明和保证：</w:t>
      </w:r>
    </w:p>
    <w:p>
      <w:pPr>
        <w:spacing w:line="520" w:lineRule="exact"/>
        <w:ind w:firstLine="627" w:firstLineChars="196"/>
        <w:rPr>
          <w:rFonts w:ascii="仿宋_GB2312" w:eastAsia="仿宋_GB2312"/>
          <w:color w:val="000000"/>
          <w:sz w:val="32"/>
          <w:szCs w:val="32"/>
        </w:rPr>
      </w:pPr>
      <w:r>
        <w:rPr>
          <w:rFonts w:hint="eastAsia" w:ascii="仿宋_GB2312" w:eastAsia="仿宋_GB2312"/>
          <w:color w:val="000000"/>
          <w:sz w:val="32"/>
          <w:szCs w:val="32"/>
        </w:rPr>
        <w:t>一、本申请资料仅为向坪山区科技创新局申请坪山区科技创新专项资金目的而提交，本单位清楚所有提交的材料均需提供专家评审（或部门审核）且不予要求退还，本单位已对所有申请资料自行备份留底。</w:t>
      </w:r>
    </w:p>
    <w:p>
      <w:pPr>
        <w:spacing w:line="520" w:lineRule="exact"/>
        <w:ind w:firstLine="627" w:firstLineChars="196"/>
        <w:rPr>
          <w:rFonts w:ascii="仿宋_GB2312" w:eastAsia="仿宋_GB2312"/>
          <w:color w:val="000000"/>
          <w:sz w:val="32"/>
          <w:szCs w:val="32"/>
        </w:rPr>
      </w:pPr>
      <w:r>
        <w:rPr>
          <w:rFonts w:hint="eastAsia" w:ascii="仿宋_GB2312" w:eastAsia="仿宋_GB2312"/>
          <w:color w:val="000000"/>
          <w:sz w:val="32"/>
          <w:szCs w:val="32"/>
        </w:rPr>
        <w:t>二、本单位提交的申请资料真实、准确和完整。本单位同意，坪山区科技创新局有权采取任何合法方式核实申请资料中信息的真实性、准确性和完整性，一旦发现有虚假信息提供或者对表格的填写不完全，申请表将自动作废，本次申请无效，同时将依据相关规定进行处罚。如因虚假填写或不完整填写行为而导致坪山区科技创新局或本单位产生任何纠纷或损失的，本单位将依法承担相应责任。</w:t>
      </w:r>
    </w:p>
    <w:p>
      <w:pPr>
        <w:spacing w:line="520" w:lineRule="exact"/>
        <w:ind w:firstLine="627" w:firstLineChars="196"/>
        <w:rPr>
          <w:rFonts w:ascii="仿宋_GB2312" w:eastAsia="仿宋_GB2312"/>
          <w:color w:val="000000"/>
          <w:sz w:val="32"/>
          <w:szCs w:val="32"/>
        </w:rPr>
      </w:pPr>
      <w:r>
        <w:rPr>
          <w:rFonts w:hint="eastAsia" w:ascii="仿宋_GB2312" w:eastAsia="仿宋_GB2312"/>
          <w:color w:val="000000"/>
          <w:sz w:val="32"/>
          <w:szCs w:val="32"/>
        </w:rPr>
        <w:t>三、本单位清楚并同意，本次申请提供的所有信息将向参与审核的政府部门工作人员及参与评审的专家公开。坪山区科技创新局可以因评审该项目而使用申请表中提供的全部信息，无需另行征得本单位的同意。坪山区科技创新局在履行了必要的注意义务后，仍有部分或全部信息在评审过程中泄露的，坪山区科技创新局对由此导致的后果不承担任何形式的责任。</w:t>
      </w:r>
    </w:p>
    <w:p>
      <w:pPr>
        <w:spacing w:line="520" w:lineRule="exact"/>
        <w:ind w:firstLine="3984" w:firstLineChars="1245"/>
        <w:rPr>
          <w:rFonts w:ascii="仿宋_GB2312" w:eastAsia="仿宋_GB2312"/>
          <w:color w:val="000000"/>
          <w:sz w:val="32"/>
          <w:szCs w:val="32"/>
        </w:rPr>
      </w:pPr>
      <w:r>
        <w:rPr>
          <w:rFonts w:hint="eastAsia" w:ascii="仿宋_GB2312" w:eastAsia="仿宋_GB2312"/>
          <w:color w:val="000000"/>
          <w:sz w:val="32"/>
          <w:szCs w:val="32"/>
        </w:rPr>
        <w:t>法定代表人（签字）：</w:t>
      </w:r>
    </w:p>
    <w:p>
      <w:pPr>
        <w:spacing w:line="520" w:lineRule="exact"/>
        <w:ind w:firstLine="3984" w:firstLineChars="1245"/>
        <w:rPr>
          <w:rFonts w:ascii="仿宋_GB2312" w:eastAsia="仿宋_GB2312"/>
          <w:color w:val="000000"/>
          <w:sz w:val="32"/>
          <w:szCs w:val="32"/>
        </w:rPr>
      </w:pPr>
      <w:r>
        <w:rPr>
          <w:rFonts w:hint="eastAsia" w:ascii="仿宋_GB2312" w:eastAsia="仿宋_GB2312"/>
          <w:color w:val="000000"/>
          <w:sz w:val="32"/>
          <w:szCs w:val="32"/>
        </w:rPr>
        <w:t>单位（盖章）：</w:t>
      </w:r>
    </w:p>
    <w:p>
      <w:pPr>
        <w:rPr>
          <w:rFonts w:ascii="宋体" w:hAnsi="宋体"/>
          <w:color w:val="000000"/>
          <w:szCs w:val="21"/>
        </w:rPr>
      </w:pPr>
    </w:p>
    <w:p>
      <w:pPr>
        <w:rPr>
          <w:rFonts w:ascii="黑体" w:eastAsia="黑体"/>
          <w:b/>
          <w:color w:val="000000"/>
          <w:sz w:val="28"/>
          <w:szCs w:val="28"/>
        </w:rPr>
        <w:sectPr>
          <w:headerReference r:id="rId4" w:type="default"/>
          <w:pgSz w:w="11906" w:h="16838"/>
          <w:pgMar w:top="1440" w:right="1588" w:bottom="1440" w:left="1588" w:header="851" w:footer="992" w:gutter="0"/>
          <w:pgNumType w:start="1"/>
          <w:cols w:space="720" w:num="1"/>
          <w:docGrid w:type="lines" w:linePitch="312" w:charSpace="0"/>
        </w:sectPr>
      </w:pPr>
    </w:p>
    <w:p>
      <w:pPr>
        <w:rPr>
          <w:rFonts w:ascii="黑体" w:eastAsia="黑体"/>
          <w:b/>
          <w:color w:val="000000"/>
          <w:sz w:val="28"/>
          <w:szCs w:val="28"/>
        </w:rPr>
      </w:pPr>
      <w:r>
        <w:rPr>
          <w:rFonts w:hint="eastAsia" w:ascii="黑体" w:eastAsia="黑体"/>
          <w:b/>
          <w:color w:val="000000"/>
          <w:sz w:val="28"/>
          <w:szCs w:val="28"/>
        </w:rPr>
        <w:t>附表A</w:t>
      </w:r>
    </w:p>
    <w:p>
      <w:pPr>
        <w:rPr>
          <w:rFonts w:ascii="黑体" w:eastAsia="黑体"/>
          <w:b/>
          <w:color w:val="000000"/>
          <w:sz w:val="28"/>
          <w:szCs w:val="28"/>
        </w:rPr>
      </w:pPr>
      <w:r>
        <w:rPr>
          <w:rFonts w:hint="eastAsia" w:ascii="黑体" w:eastAsia="黑体"/>
          <w:b/>
          <w:color w:val="000000"/>
          <w:sz w:val="28"/>
          <w:szCs w:val="28"/>
        </w:rPr>
        <w:t>一、单位基本情况</w:t>
      </w:r>
    </w:p>
    <w:tbl>
      <w:tblPr>
        <w:tblStyle w:val="6"/>
        <w:tblW w:w="8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1807"/>
        <w:gridCol w:w="102"/>
        <w:gridCol w:w="796"/>
        <w:gridCol w:w="311"/>
        <w:gridCol w:w="711"/>
        <w:gridCol w:w="773"/>
        <w:gridCol w:w="427"/>
        <w:gridCol w:w="262"/>
        <w:gridCol w:w="442"/>
        <w:gridCol w:w="391"/>
        <w:gridCol w:w="316"/>
        <w:gridCol w:w="110"/>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34" w:type="dxa"/>
            <w:vAlign w:val="center"/>
          </w:tcPr>
          <w:p>
            <w:pPr>
              <w:rPr>
                <w:rFonts w:ascii="宋体" w:hAnsi="宋体"/>
                <w:color w:val="000000"/>
                <w:szCs w:val="21"/>
              </w:rPr>
            </w:pPr>
            <w:r>
              <w:rPr>
                <w:rFonts w:hint="eastAsia" w:ascii="宋体" w:hAnsi="宋体"/>
                <w:color w:val="000000"/>
                <w:szCs w:val="21"/>
              </w:rPr>
              <w:t>单位名称</w:t>
            </w:r>
          </w:p>
        </w:tc>
        <w:tc>
          <w:tcPr>
            <w:tcW w:w="7226" w:type="dxa"/>
            <w:gridSpan w:val="1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34" w:type="dxa"/>
            <w:vAlign w:val="center"/>
          </w:tcPr>
          <w:p>
            <w:pPr>
              <w:rPr>
                <w:rFonts w:ascii="宋体" w:hAnsi="宋体"/>
                <w:color w:val="000000"/>
                <w:szCs w:val="21"/>
              </w:rPr>
            </w:pPr>
            <w:r>
              <w:rPr>
                <w:rFonts w:hint="eastAsia" w:ascii="宋体" w:hAnsi="宋体"/>
                <w:color w:val="000000"/>
                <w:szCs w:val="21"/>
              </w:rPr>
              <w:t>单位地址</w:t>
            </w:r>
          </w:p>
        </w:tc>
        <w:tc>
          <w:tcPr>
            <w:tcW w:w="7226" w:type="dxa"/>
            <w:gridSpan w:val="1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534" w:type="dxa"/>
            <w:vAlign w:val="center"/>
          </w:tcPr>
          <w:p>
            <w:pPr>
              <w:rPr>
                <w:rFonts w:ascii="宋体" w:hAnsi="宋体"/>
                <w:color w:val="000000"/>
                <w:szCs w:val="21"/>
              </w:rPr>
            </w:pPr>
            <w:r>
              <w:rPr>
                <w:rFonts w:hint="eastAsia" w:ascii="宋体" w:hAnsi="宋体"/>
                <w:color w:val="000000"/>
                <w:szCs w:val="21"/>
              </w:rPr>
              <w:t>注册资本</w:t>
            </w:r>
          </w:p>
        </w:tc>
        <w:tc>
          <w:tcPr>
            <w:tcW w:w="1807" w:type="dxa"/>
            <w:vAlign w:val="center"/>
          </w:tcPr>
          <w:p>
            <w:pPr>
              <w:rPr>
                <w:rFonts w:ascii="宋体" w:hAnsi="宋体"/>
                <w:color w:val="000000"/>
                <w:szCs w:val="21"/>
              </w:rPr>
            </w:pPr>
          </w:p>
        </w:tc>
        <w:tc>
          <w:tcPr>
            <w:tcW w:w="1209" w:type="dxa"/>
            <w:gridSpan w:val="3"/>
            <w:vAlign w:val="center"/>
          </w:tcPr>
          <w:p>
            <w:pPr>
              <w:jc w:val="center"/>
              <w:rPr>
                <w:rFonts w:ascii="宋体" w:hAnsi="宋体"/>
                <w:color w:val="000000"/>
                <w:szCs w:val="21"/>
              </w:rPr>
            </w:pPr>
            <w:r>
              <w:rPr>
                <w:rFonts w:hint="eastAsia" w:ascii="宋体" w:hAnsi="宋体"/>
                <w:color w:val="000000"/>
                <w:szCs w:val="21"/>
              </w:rPr>
              <w:t>注册时间</w:t>
            </w:r>
          </w:p>
        </w:tc>
        <w:tc>
          <w:tcPr>
            <w:tcW w:w="1484" w:type="dxa"/>
            <w:gridSpan w:val="2"/>
            <w:vAlign w:val="center"/>
          </w:tcPr>
          <w:p>
            <w:pPr>
              <w:rPr>
                <w:rFonts w:ascii="宋体" w:hAnsi="宋体"/>
                <w:color w:val="000000"/>
                <w:szCs w:val="21"/>
              </w:rPr>
            </w:pPr>
          </w:p>
        </w:tc>
        <w:tc>
          <w:tcPr>
            <w:tcW w:w="1131" w:type="dxa"/>
            <w:gridSpan w:val="3"/>
            <w:vAlign w:val="center"/>
          </w:tcPr>
          <w:p>
            <w:pPr>
              <w:jc w:val="center"/>
              <w:rPr>
                <w:rFonts w:ascii="宋体" w:hAnsi="宋体"/>
                <w:color w:val="000000"/>
                <w:szCs w:val="21"/>
              </w:rPr>
            </w:pPr>
            <w:r>
              <w:rPr>
                <w:rFonts w:hint="eastAsia" w:ascii="宋体" w:hAnsi="宋体"/>
                <w:color w:val="000000"/>
                <w:szCs w:val="21"/>
              </w:rPr>
              <w:t>单位信用等级</w:t>
            </w:r>
          </w:p>
        </w:tc>
        <w:tc>
          <w:tcPr>
            <w:tcW w:w="1595" w:type="dxa"/>
            <w:gridSpan w:val="4"/>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34" w:type="dxa"/>
            <w:vAlign w:val="center"/>
          </w:tcPr>
          <w:p>
            <w:pPr>
              <w:rPr>
                <w:rFonts w:ascii="宋体" w:hAnsi="宋体"/>
                <w:color w:val="000000"/>
                <w:szCs w:val="21"/>
              </w:rPr>
            </w:pPr>
            <w:r>
              <w:rPr>
                <w:rFonts w:hint="eastAsia" w:ascii="宋体" w:hAnsi="宋体"/>
                <w:color w:val="000000"/>
                <w:szCs w:val="21"/>
              </w:rPr>
              <w:t>组织机构代码</w:t>
            </w:r>
          </w:p>
        </w:tc>
        <w:tc>
          <w:tcPr>
            <w:tcW w:w="3016" w:type="dxa"/>
            <w:gridSpan w:val="4"/>
            <w:vAlign w:val="center"/>
          </w:tcPr>
          <w:p>
            <w:pPr>
              <w:rPr>
                <w:rFonts w:ascii="宋体" w:hAnsi="宋体"/>
                <w:color w:val="000000"/>
                <w:szCs w:val="21"/>
              </w:rPr>
            </w:pPr>
          </w:p>
        </w:tc>
        <w:tc>
          <w:tcPr>
            <w:tcW w:w="1484" w:type="dxa"/>
            <w:gridSpan w:val="2"/>
            <w:vAlign w:val="center"/>
          </w:tcPr>
          <w:p>
            <w:pPr>
              <w:rPr>
                <w:rFonts w:ascii="宋体" w:hAnsi="宋体"/>
                <w:color w:val="000000"/>
                <w:szCs w:val="21"/>
              </w:rPr>
            </w:pPr>
            <w:r>
              <w:rPr>
                <w:rFonts w:hint="eastAsia" w:ascii="宋体" w:hAnsi="宋体"/>
                <w:color w:val="000000"/>
                <w:szCs w:val="21"/>
              </w:rPr>
              <w:t>国税登记证号</w:t>
            </w:r>
          </w:p>
        </w:tc>
        <w:tc>
          <w:tcPr>
            <w:tcW w:w="2726" w:type="dxa"/>
            <w:gridSpan w:val="7"/>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34" w:type="dxa"/>
            <w:vAlign w:val="center"/>
          </w:tcPr>
          <w:p>
            <w:pPr>
              <w:rPr>
                <w:rFonts w:ascii="宋体" w:hAnsi="宋体"/>
                <w:color w:val="000000"/>
                <w:szCs w:val="21"/>
              </w:rPr>
            </w:pPr>
            <w:r>
              <w:rPr>
                <w:rFonts w:hint="eastAsia" w:ascii="宋体" w:hAnsi="宋体"/>
                <w:color w:val="000000"/>
                <w:szCs w:val="21"/>
              </w:rPr>
              <w:t>所在街道</w:t>
            </w:r>
          </w:p>
        </w:tc>
        <w:tc>
          <w:tcPr>
            <w:tcW w:w="7226" w:type="dxa"/>
            <w:gridSpan w:val="1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34" w:type="dxa"/>
            <w:vAlign w:val="center"/>
          </w:tcPr>
          <w:p>
            <w:pPr>
              <w:rPr>
                <w:rFonts w:ascii="宋体" w:hAnsi="宋体"/>
                <w:color w:val="000000"/>
                <w:szCs w:val="21"/>
              </w:rPr>
            </w:pPr>
            <w:r>
              <w:rPr>
                <w:rFonts w:hint="eastAsia" w:ascii="宋体" w:hAnsi="宋体"/>
                <w:color w:val="000000"/>
                <w:szCs w:val="21"/>
              </w:rPr>
              <w:t>单位资质</w:t>
            </w:r>
          </w:p>
        </w:tc>
        <w:tc>
          <w:tcPr>
            <w:tcW w:w="7226" w:type="dxa"/>
            <w:gridSpan w:val="13"/>
            <w:vAlign w:val="center"/>
          </w:tcPr>
          <w:p>
            <w:pPr>
              <w:rPr>
                <w:rFonts w:ascii="宋体" w:hAnsi="宋体"/>
                <w:color w:val="000000"/>
                <w:szCs w:val="21"/>
              </w:rPr>
            </w:pPr>
            <w:r>
              <w:rPr>
                <w:rFonts w:hint="eastAsia" w:ascii="宋体" w:hAnsi="宋体"/>
                <w:color w:val="000000"/>
                <w:szCs w:val="21"/>
              </w:rPr>
              <w:t>□高新技术企业（级别：</w:t>
            </w:r>
            <w:r>
              <w:rPr>
                <w:rFonts w:hint="eastAsia" w:ascii="宋体" w:hAnsi="宋体"/>
                <w:color w:val="000000"/>
                <w:szCs w:val="21"/>
                <w:u w:val="single"/>
              </w:rPr>
              <w:t xml:space="preserve">       </w:t>
            </w:r>
            <w:r>
              <w:rPr>
                <w:rFonts w:hint="eastAsia" w:ascii="宋体" w:hAnsi="宋体"/>
                <w:color w:val="000000"/>
                <w:szCs w:val="21"/>
              </w:rPr>
              <w:t>） □技术先进型服务企业（级别：</w:t>
            </w:r>
            <w:r>
              <w:rPr>
                <w:rFonts w:hint="eastAsia" w:ascii="宋体" w:hAnsi="宋体"/>
                <w:color w:val="000000"/>
                <w:szCs w:val="21"/>
                <w:u w:val="single"/>
              </w:rPr>
              <w:t xml:space="preserve">       </w:t>
            </w:r>
            <w:r>
              <w:rPr>
                <w:rFonts w:hint="eastAsia" w:ascii="宋体" w:hAnsi="宋体"/>
                <w:color w:val="000000"/>
                <w:szCs w:val="21"/>
              </w:rPr>
              <w:t>） □软件企业 □自主创新型企业□其它</w:t>
            </w:r>
            <w:r>
              <w:rPr>
                <w:rFonts w:hint="eastAsia" w:ascii="宋体" w:hAnsi="宋体"/>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534" w:type="dxa"/>
            <w:vAlign w:val="center"/>
          </w:tcPr>
          <w:p>
            <w:pPr>
              <w:rPr>
                <w:rFonts w:ascii="宋体" w:hAnsi="宋体"/>
                <w:color w:val="000000"/>
                <w:szCs w:val="21"/>
              </w:rPr>
            </w:pPr>
            <w:r>
              <w:rPr>
                <w:rFonts w:hint="eastAsia" w:ascii="宋体" w:hAnsi="宋体"/>
                <w:color w:val="000000"/>
                <w:szCs w:val="21"/>
              </w:rPr>
              <w:t>申请类别名称</w:t>
            </w:r>
          </w:p>
        </w:tc>
        <w:tc>
          <w:tcPr>
            <w:tcW w:w="7226" w:type="dxa"/>
            <w:gridSpan w:val="13"/>
            <w:vAlign w:val="center"/>
          </w:tcPr>
          <w:p>
            <w:pPr>
              <w:rPr>
                <w:rFonts w:ascii="宋体" w:hAnsi="宋体"/>
                <w:color w:val="000000"/>
                <w:szCs w:val="21"/>
              </w:rPr>
            </w:pPr>
            <w:r>
              <w:rPr>
                <w:rFonts w:hint="eastAsia" w:ascii="宋体" w:hAnsi="宋体"/>
                <w:color w:val="000000"/>
                <w:szCs w:val="21"/>
              </w:rPr>
              <w:t xml:space="preserve">              口核准类              口评审类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534" w:type="dxa"/>
            <w:vAlign w:val="center"/>
          </w:tcPr>
          <w:p>
            <w:pPr>
              <w:rPr>
                <w:rFonts w:ascii="宋体" w:hAnsi="宋体"/>
                <w:color w:val="000000"/>
                <w:szCs w:val="21"/>
              </w:rPr>
            </w:pPr>
            <w:r>
              <w:rPr>
                <w:rFonts w:hint="eastAsia" w:ascii="宋体" w:hAnsi="宋体"/>
                <w:color w:val="000000"/>
                <w:szCs w:val="21"/>
              </w:rPr>
              <w:t>申请资助计划类别</w:t>
            </w:r>
          </w:p>
        </w:tc>
        <w:tc>
          <w:tcPr>
            <w:tcW w:w="7226" w:type="dxa"/>
            <w:gridSpan w:val="1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1534" w:type="dxa"/>
            <w:vAlign w:val="center"/>
          </w:tcPr>
          <w:p>
            <w:pPr>
              <w:rPr>
                <w:rFonts w:ascii="宋体" w:hAnsi="宋体"/>
                <w:color w:val="000000"/>
                <w:szCs w:val="21"/>
              </w:rPr>
            </w:pPr>
            <w:r>
              <w:rPr>
                <w:rFonts w:hint="eastAsia" w:ascii="宋体" w:hAnsi="宋体"/>
                <w:color w:val="000000"/>
                <w:szCs w:val="21"/>
              </w:rPr>
              <w:t>经营范围（按营业执照填写）</w:t>
            </w:r>
          </w:p>
        </w:tc>
        <w:tc>
          <w:tcPr>
            <w:tcW w:w="7226" w:type="dxa"/>
            <w:gridSpan w:val="13"/>
            <w:vAlign w:val="center"/>
          </w:tcPr>
          <w:p>
            <w:pPr>
              <w:rPr>
                <w:rFonts w:ascii="宋体" w:hAnsi="宋体"/>
                <w:color w:val="000000"/>
                <w:szCs w:val="21"/>
              </w:rPr>
            </w:pPr>
          </w:p>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34" w:type="dxa"/>
            <w:vAlign w:val="center"/>
          </w:tcPr>
          <w:p>
            <w:pPr>
              <w:rPr>
                <w:rFonts w:ascii="宋体" w:hAnsi="宋体"/>
                <w:color w:val="000000"/>
                <w:szCs w:val="21"/>
              </w:rPr>
            </w:pPr>
            <w:r>
              <w:rPr>
                <w:rFonts w:hint="eastAsia" w:ascii="宋体" w:hAnsi="宋体"/>
                <w:color w:val="000000"/>
                <w:szCs w:val="21"/>
              </w:rPr>
              <w:t>主营产品</w:t>
            </w:r>
          </w:p>
        </w:tc>
        <w:tc>
          <w:tcPr>
            <w:tcW w:w="7226" w:type="dxa"/>
            <w:gridSpan w:val="1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34" w:type="dxa"/>
            <w:vAlign w:val="center"/>
          </w:tcPr>
          <w:p>
            <w:pPr>
              <w:jc w:val="center"/>
              <w:rPr>
                <w:rFonts w:ascii="宋体" w:hAnsi="宋体"/>
                <w:color w:val="000000"/>
                <w:szCs w:val="21"/>
              </w:rPr>
            </w:pPr>
            <w:r>
              <w:rPr>
                <w:rFonts w:hint="eastAsia" w:ascii="宋体" w:hAnsi="宋体"/>
                <w:color w:val="000000"/>
                <w:szCs w:val="21"/>
              </w:rPr>
              <w:t>所属行业</w:t>
            </w:r>
          </w:p>
        </w:tc>
        <w:tc>
          <w:tcPr>
            <w:tcW w:w="1909" w:type="dxa"/>
            <w:gridSpan w:val="2"/>
            <w:vAlign w:val="center"/>
          </w:tcPr>
          <w:p>
            <w:pPr>
              <w:jc w:val="center"/>
              <w:rPr>
                <w:rFonts w:ascii="宋体" w:hAnsi="宋体"/>
                <w:color w:val="000000"/>
                <w:szCs w:val="21"/>
              </w:rPr>
            </w:pPr>
          </w:p>
        </w:tc>
        <w:tc>
          <w:tcPr>
            <w:tcW w:w="1818" w:type="dxa"/>
            <w:gridSpan w:val="3"/>
            <w:vAlign w:val="center"/>
          </w:tcPr>
          <w:p>
            <w:pPr>
              <w:jc w:val="center"/>
              <w:rPr>
                <w:rFonts w:ascii="宋体" w:hAnsi="宋体"/>
                <w:color w:val="000000"/>
                <w:szCs w:val="21"/>
              </w:rPr>
            </w:pPr>
            <w:r>
              <w:rPr>
                <w:rFonts w:hint="eastAsia" w:ascii="宋体" w:hAnsi="宋体"/>
                <w:color w:val="000000"/>
                <w:szCs w:val="21"/>
              </w:rPr>
              <w:t>占地面积</w:t>
            </w:r>
          </w:p>
        </w:tc>
        <w:tc>
          <w:tcPr>
            <w:tcW w:w="1200" w:type="dxa"/>
            <w:gridSpan w:val="2"/>
            <w:vAlign w:val="center"/>
          </w:tcPr>
          <w:p>
            <w:pPr>
              <w:jc w:val="center"/>
              <w:rPr>
                <w:rFonts w:ascii="宋体" w:hAnsi="宋体"/>
                <w:color w:val="000000"/>
                <w:szCs w:val="21"/>
              </w:rPr>
            </w:pPr>
          </w:p>
        </w:tc>
        <w:tc>
          <w:tcPr>
            <w:tcW w:w="1095" w:type="dxa"/>
            <w:gridSpan w:val="3"/>
            <w:vAlign w:val="center"/>
          </w:tcPr>
          <w:p>
            <w:pPr>
              <w:jc w:val="center"/>
              <w:rPr>
                <w:rFonts w:ascii="宋体" w:hAnsi="宋体"/>
                <w:color w:val="000000"/>
                <w:szCs w:val="21"/>
              </w:rPr>
            </w:pPr>
            <w:r>
              <w:rPr>
                <w:rFonts w:hint="eastAsia" w:ascii="宋体" w:hAnsi="宋体"/>
                <w:color w:val="000000"/>
                <w:szCs w:val="21"/>
              </w:rPr>
              <w:t>建筑面积</w:t>
            </w:r>
          </w:p>
        </w:tc>
        <w:tc>
          <w:tcPr>
            <w:tcW w:w="1204" w:type="dxa"/>
            <w:gridSpan w:val="3"/>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534" w:type="dxa"/>
            <w:vAlign w:val="center"/>
          </w:tcPr>
          <w:p>
            <w:pPr>
              <w:jc w:val="center"/>
              <w:rPr>
                <w:rFonts w:ascii="宋体" w:hAnsi="宋体"/>
                <w:color w:val="000000"/>
                <w:szCs w:val="21"/>
              </w:rPr>
            </w:pPr>
            <w:r>
              <w:rPr>
                <w:rFonts w:hint="eastAsia" w:ascii="宋体" w:hAnsi="宋体"/>
                <w:color w:val="000000"/>
                <w:szCs w:val="21"/>
              </w:rPr>
              <w:t>海外营销机构数(个)</w:t>
            </w:r>
          </w:p>
        </w:tc>
        <w:tc>
          <w:tcPr>
            <w:tcW w:w="1909" w:type="dxa"/>
            <w:gridSpan w:val="2"/>
            <w:vAlign w:val="center"/>
          </w:tcPr>
          <w:p>
            <w:pPr>
              <w:jc w:val="center"/>
              <w:rPr>
                <w:rFonts w:ascii="宋体" w:hAnsi="宋体"/>
                <w:color w:val="000000"/>
                <w:szCs w:val="21"/>
              </w:rPr>
            </w:pPr>
          </w:p>
        </w:tc>
        <w:tc>
          <w:tcPr>
            <w:tcW w:w="1818" w:type="dxa"/>
            <w:gridSpan w:val="3"/>
            <w:vAlign w:val="center"/>
          </w:tcPr>
          <w:p>
            <w:pPr>
              <w:jc w:val="center"/>
              <w:rPr>
                <w:rFonts w:ascii="宋体" w:hAnsi="宋体"/>
                <w:color w:val="000000"/>
                <w:szCs w:val="21"/>
              </w:rPr>
            </w:pPr>
            <w:r>
              <w:rPr>
                <w:rFonts w:hint="eastAsia" w:ascii="宋体" w:hAnsi="宋体"/>
                <w:color w:val="000000"/>
                <w:szCs w:val="21"/>
              </w:rPr>
              <w:t>海外营销机构</w:t>
            </w:r>
          </w:p>
          <w:p>
            <w:pPr>
              <w:jc w:val="center"/>
              <w:rPr>
                <w:rFonts w:ascii="宋体" w:hAnsi="宋体"/>
                <w:color w:val="000000"/>
                <w:szCs w:val="21"/>
              </w:rPr>
            </w:pPr>
            <w:r>
              <w:rPr>
                <w:rFonts w:hint="eastAsia" w:ascii="宋体" w:hAnsi="宋体"/>
                <w:color w:val="000000"/>
                <w:szCs w:val="21"/>
              </w:rPr>
              <w:t>人数</w:t>
            </w:r>
          </w:p>
        </w:tc>
        <w:tc>
          <w:tcPr>
            <w:tcW w:w="3499" w:type="dxa"/>
            <w:gridSpan w:val="8"/>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534" w:type="dxa"/>
            <w:vAlign w:val="center"/>
          </w:tcPr>
          <w:p>
            <w:pPr>
              <w:jc w:val="center"/>
              <w:rPr>
                <w:rFonts w:ascii="宋体" w:hAnsi="宋体"/>
                <w:color w:val="000000"/>
                <w:szCs w:val="21"/>
              </w:rPr>
            </w:pPr>
            <w:r>
              <w:rPr>
                <w:rFonts w:hint="eastAsia" w:ascii="宋体" w:hAnsi="宋体"/>
                <w:color w:val="000000"/>
                <w:szCs w:val="21"/>
              </w:rPr>
              <w:t>海外研发机构数(个)</w:t>
            </w:r>
          </w:p>
        </w:tc>
        <w:tc>
          <w:tcPr>
            <w:tcW w:w="1909" w:type="dxa"/>
            <w:gridSpan w:val="2"/>
            <w:vAlign w:val="center"/>
          </w:tcPr>
          <w:p>
            <w:pPr>
              <w:jc w:val="center"/>
              <w:rPr>
                <w:rFonts w:ascii="宋体" w:hAnsi="宋体"/>
                <w:color w:val="000000"/>
                <w:szCs w:val="21"/>
              </w:rPr>
            </w:pPr>
          </w:p>
        </w:tc>
        <w:tc>
          <w:tcPr>
            <w:tcW w:w="1818" w:type="dxa"/>
            <w:gridSpan w:val="3"/>
            <w:vAlign w:val="center"/>
          </w:tcPr>
          <w:p>
            <w:pPr>
              <w:jc w:val="center"/>
              <w:rPr>
                <w:rFonts w:ascii="宋体" w:hAnsi="宋体"/>
                <w:color w:val="000000"/>
                <w:szCs w:val="21"/>
              </w:rPr>
            </w:pPr>
            <w:r>
              <w:rPr>
                <w:rFonts w:hint="eastAsia" w:ascii="宋体" w:hAnsi="宋体"/>
                <w:color w:val="000000"/>
                <w:szCs w:val="21"/>
              </w:rPr>
              <w:t>海外研发机构</w:t>
            </w:r>
          </w:p>
          <w:p>
            <w:pPr>
              <w:jc w:val="center"/>
              <w:rPr>
                <w:rFonts w:ascii="宋体" w:hAnsi="宋体"/>
                <w:color w:val="000000"/>
                <w:szCs w:val="21"/>
              </w:rPr>
            </w:pPr>
            <w:r>
              <w:rPr>
                <w:rFonts w:hint="eastAsia" w:ascii="宋体" w:hAnsi="宋体"/>
                <w:color w:val="000000"/>
                <w:szCs w:val="21"/>
              </w:rPr>
              <w:t>人数</w:t>
            </w:r>
          </w:p>
        </w:tc>
        <w:tc>
          <w:tcPr>
            <w:tcW w:w="3499" w:type="dxa"/>
            <w:gridSpan w:val="8"/>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34" w:type="dxa"/>
            <w:vAlign w:val="center"/>
          </w:tcPr>
          <w:p>
            <w:pPr>
              <w:jc w:val="center"/>
              <w:rPr>
                <w:rFonts w:ascii="宋体" w:hAnsi="宋体"/>
                <w:color w:val="000000"/>
                <w:szCs w:val="21"/>
              </w:rPr>
            </w:pPr>
            <w:r>
              <w:rPr>
                <w:rFonts w:hint="eastAsia" w:ascii="宋体" w:hAnsi="宋体"/>
                <w:color w:val="000000"/>
                <w:szCs w:val="21"/>
              </w:rPr>
              <w:t>证券交易市场</w:t>
            </w:r>
          </w:p>
        </w:tc>
        <w:tc>
          <w:tcPr>
            <w:tcW w:w="1909" w:type="dxa"/>
            <w:gridSpan w:val="2"/>
            <w:vAlign w:val="center"/>
          </w:tcPr>
          <w:p>
            <w:pPr>
              <w:jc w:val="center"/>
              <w:rPr>
                <w:rFonts w:ascii="宋体" w:hAnsi="宋体"/>
                <w:color w:val="000000"/>
                <w:szCs w:val="21"/>
              </w:rPr>
            </w:pPr>
          </w:p>
        </w:tc>
        <w:tc>
          <w:tcPr>
            <w:tcW w:w="1818" w:type="dxa"/>
            <w:gridSpan w:val="3"/>
            <w:vAlign w:val="center"/>
          </w:tcPr>
          <w:p>
            <w:pPr>
              <w:jc w:val="center"/>
              <w:rPr>
                <w:rFonts w:ascii="宋体" w:hAnsi="宋体"/>
                <w:color w:val="000000"/>
                <w:szCs w:val="21"/>
              </w:rPr>
            </w:pPr>
            <w:r>
              <w:rPr>
                <w:rFonts w:hint="eastAsia" w:ascii="宋体" w:hAnsi="宋体"/>
                <w:color w:val="000000"/>
                <w:szCs w:val="21"/>
              </w:rPr>
              <w:t>上市时间</w:t>
            </w:r>
          </w:p>
        </w:tc>
        <w:tc>
          <w:tcPr>
            <w:tcW w:w="1462" w:type="dxa"/>
            <w:gridSpan w:val="3"/>
            <w:vAlign w:val="center"/>
          </w:tcPr>
          <w:p>
            <w:pPr>
              <w:jc w:val="center"/>
              <w:rPr>
                <w:rFonts w:ascii="宋体" w:hAnsi="宋体"/>
                <w:color w:val="000000"/>
                <w:szCs w:val="21"/>
              </w:rPr>
            </w:pPr>
          </w:p>
        </w:tc>
        <w:tc>
          <w:tcPr>
            <w:tcW w:w="1259" w:type="dxa"/>
            <w:gridSpan w:val="4"/>
            <w:vAlign w:val="center"/>
          </w:tcPr>
          <w:p>
            <w:pPr>
              <w:jc w:val="center"/>
              <w:rPr>
                <w:rFonts w:ascii="宋体" w:hAnsi="宋体"/>
                <w:color w:val="000000"/>
                <w:szCs w:val="21"/>
              </w:rPr>
            </w:pPr>
            <w:r>
              <w:rPr>
                <w:rFonts w:hint="eastAsia" w:ascii="宋体" w:hAnsi="宋体"/>
                <w:color w:val="000000"/>
                <w:szCs w:val="21"/>
              </w:rPr>
              <w:t>股票代码</w:t>
            </w:r>
          </w:p>
        </w:tc>
        <w:tc>
          <w:tcPr>
            <w:tcW w:w="778" w:type="dxa"/>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534" w:type="dxa"/>
            <w:vMerge w:val="restart"/>
            <w:vAlign w:val="center"/>
          </w:tcPr>
          <w:p>
            <w:pPr>
              <w:jc w:val="center"/>
              <w:rPr>
                <w:rFonts w:ascii="宋体" w:hAnsi="宋体"/>
                <w:color w:val="000000"/>
                <w:szCs w:val="21"/>
              </w:rPr>
            </w:pPr>
            <w:r>
              <w:rPr>
                <w:rFonts w:hint="eastAsia" w:ascii="宋体" w:hAnsi="宋体"/>
                <w:color w:val="000000"/>
                <w:szCs w:val="21"/>
              </w:rPr>
              <w:t>法定代表人</w:t>
            </w:r>
          </w:p>
        </w:tc>
        <w:tc>
          <w:tcPr>
            <w:tcW w:w="1909" w:type="dxa"/>
            <w:gridSpan w:val="2"/>
            <w:vAlign w:val="center"/>
          </w:tcPr>
          <w:p>
            <w:pPr>
              <w:jc w:val="center"/>
              <w:rPr>
                <w:rFonts w:ascii="宋体" w:hAnsi="宋体"/>
                <w:color w:val="000000"/>
                <w:szCs w:val="21"/>
              </w:rPr>
            </w:pPr>
            <w:r>
              <w:rPr>
                <w:rFonts w:hint="eastAsia" w:ascii="宋体" w:hAnsi="宋体"/>
                <w:color w:val="000000"/>
                <w:szCs w:val="21"/>
              </w:rPr>
              <w:t>姓  名</w:t>
            </w:r>
          </w:p>
        </w:tc>
        <w:tc>
          <w:tcPr>
            <w:tcW w:w="1818" w:type="dxa"/>
            <w:gridSpan w:val="3"/>
            <w:vAlign w:val="center"/>
          </w:tcPr>
          <w:p>
            <w:pPr>
              <w:jc w:val="center"/>
              <w:rPr>
                <w:rFonts w:ascii="宋体" w:hAnsi="宋体"/>
                <w:color w:val="000000"/>
                <w:szCs w:val="21"/>
              </w:rPr>
            </w:pPr>
          </w:p>
        </w:tc>
        <w:tc>
          <w:tcPr>
            <w:tcW w:w="1462" w:type="dxa"/>
            <w:gridSpan w:val="3"/>
            <w:vAlign w:val="center"/>
          </w:tcPr>
          <w:p>
            <w:pPr>
              <w:jc w:val="center"/>
              <w:rPr>
                <w:rFonts w:ascii="宋体" w:hAnsi="宋体"/>
                <w:color w:val="000000"/>
                <w:szCs w:val="21"/>
              </w:rPr>
            </w:pPr>
            <w:r>
              <w:rPr>
                <w:rFonts w:hint="eastAsia" w:ascii="宋体" w:hAnsi="宋体"/>
                <w:color w:val="000000"/>
                <w:szCs w:val="21"/>
              </w:rPr>
              <w:t>移动电话</w:t>
            </w:r>
          </w:p>
        </w:tc>
        <w:tc>
          <w:tcPr>
            <w:tcW w:w="2037" w:type="dxa"/>
            <w:gridSpan w:val="5"/>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34" w:type="dxa"/>
            <w:vMerge w:val="continue"/>
            <w:vAlign w:val="center"/>
          </w:tcPr>
          <w:p>
            <w:pPr>
              <w:jc w:val="center"/>
              <w:rPr>
                <w:rFonts w:ascii="宋体" w:hAnsi="宋体"/>
                <w:color w:val="000000"/>
                <w:szCs w:val="21"/>
              </w:rPr>
            </w:pPr>
          </w:p>
        </w:tc>
        <w:tc>
          <w:tcPr>
            <w:tcW w:w="1909" w:type="dxa"/>
            <w:gridSpan w:val="2"/>
            <w:vAlign w:val="center"/>
          </w:tcPr>
          <w:p>
            <w:pPr>
              <w:jc w:val="center"/>
              <w:rPr>
                <w:rFonts w:ascii="宋体" w:hAnsi="宋体"/>
                <w:color w:val="000000"/>
                <w:szCs w:val="21"/>
              </w:rPr>
            </w:pPr>
            <w:r>
              <w:rPr>
                <w:rFonts w:hint="eastAsia" w:ascii="宋体" w:hAnsi="宋体"/>
                <w:color w:val="000000"/>
                <w:szCs w:val="21"/>
              </w:rPr>
              <w:t>职  务</w:t>
            </w:r>
          </w:p>
        </w:tc>
        <w:tc>
          <w:tcPr>
            <w:tcW w:w="1818" w:type="dxa"/>
            <w:gridSpan w:val="3"/>
            <w:vAlign w:val="center"/>
          </w:tcPr>
          <w:p>
            <w:pPr>
              <w:jc w:val="center"/>
              <w:rPr>
                <w:rFonts w:ascii="宋体" w:hAnsi="宋体"/>
                <w:color w:val="000000"/>
                <w:szCs w:val="21"/>
              </w:rPr>
            </w:pPr>
          </w:p>
        </w:tc>
        <w:tc>
          <w:tcPr>
            <w:tcW w:w="1462" w:type="dxa"/>
            <w:gridSpan w:val="3"/>
            <w:vAlign w:val="center"/>
          </w:tcPr>
          <w:p>
            <w:pPr>
              <w:jc w:val="center"/>
              <w:rPr>
                <w:rFonts w:ascii="宋体" w:hAnsi="宋体"/>
                <w:color w:val="000000"/>
                <w:szCs w:val="21"/>
              </w:rPr>
            </w:pPr>
            <w:r>
              <w:rPr>
                <w:rFonts w:hint="eastAsia" w:ascii="宋体" w:hAnsi="宋体"/>
                <w:color w:val="000000"/>
                <w:szCs w:val="21"/>
              </w:rPr>
              <w:t>身份证号</w:t>
            </w:r>
          </w:p>
        </w:tc>
        <w:tc>
          <w:tcPr>
            <w:tcW w:w="2037" w:type="dxa"/>
            <w:gridSpan w:val="5"/>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1534" w:type="dxa"/>
            <w:vMerge w:val="restart"/>
            <w:vAlign w:val="center"/>
          </w:tcPr>
          <w:p>
            <w:pPr>
              <w:jc w:val="center"/>
              <w:rPr>
                <w:rFonts w:ascii="宋体" w:hAnsi="宋体"/>
                <w:color w:val="000000"/>
                <w:szCs w:val="21"/>
              </w:rPr>
            </w:pPr>
            <w:r>
              <w:rPr>
                <w:rFonts w:hint="eastAsia" w:ascii="宋体" w:hAnsi="宋体"/>
                <w:color w:val="000000"/>
                <w:szCs w:val="21"/>
              </w:rPr>
              <w:t>研发机构代表人</w:t>
            </w:r>
          </w:p>
        </w:tc>
        <w:tc>
          <w:tcPr>
            <w:tcW w:w="1909" w:type="dxa"/>
            <w:gridSpan w:val="2"/>
            <w:vAlign w:val="center"/>
          </w:tcPr>
          <w:p>
            <w:pPr>
              <w:jc w:val="center"/>
              <w:rPr>
                <w:rFonts w:ascii="宋体" w:hAnsi="宋体"/>
                <w:color w:val="000000"/>
                <w:szCs w:val="21"/>
              </w:rPr>
            </w:pPr>
            <w:r>
              <w:rPr>
                <w:rFonts w:hint="eastAsia" w:ascii="宋体" w:hAnsi="宋体"/>
                <w:color w:val="000000"/>
                <w:szCs w:val="21"/>
              </w:rPr>
              <w:t>姓  名</w:t>
            </w:r>
          </w:p>
        </w:tc>
        <w:tc>
          <w:tcPr>
            <w:tcW w:w="1818" w:type="dxa"/>
            <w:gridSpan w:val="3"/>
            <w:vAlign w:val="center"/>
          </w:tcPr>
          <w:p>
            <w:pPr>
              <w:jc w:val="center"/>
              <w:rPr>
                <w:rFonts w:ascii="宋体" w:hAnsi="宋体"/>
                <w:color w:val="000000"/>
                <w:szCs w:val="21"/>
              </w:rPr>
            </w:pPr>
          </w:p>
        </w:tc>
        <w:tc>
          <w:tcPr>
            <w:tcW w:w="1462" w:type="dxa"/>
            <w:gridSpan w:val="3"/>
            <w:vAlign w:val="center"/>
          </w:tcPr>
          <w:p>
            <w:pPr>
              <w:jc w:val="center"/>
              <w:rPr>
                <w:rFonts w:ascii="宋体" w:hAnsi="宋体"/>
                <w:color w:val="000000"/>
                <w:szCs w:val="21"/>
              </w:rPr>
            </w:pPr>
            <w:r>
              <w:rPr>
                <w:rFonts w:hint="eastAsia" w:ascii="宋体" w:hAnsi="宋体"/>
                <w:color w:val="000000"/>
                <w:szCs w:val="21"/>
              </w:rPr>
              <w:t>移动电话</w:t>
            </w:r>
          </w:p>
        </w:tc>
        <w:tc>
          <w:tcPr>
            <w:tcW w:w="2037" w:type="dxa"/>
            <w:gridSpan w:val="5"/>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1534" w:type="dxa"/>
            <w:vMerge w:val="continue"/>
            <w:vAlign w:val="center"/>
          </w:tcPr>
          <w:p>
            <w:pPr>
              <w:jc w:val="center"/>
              <w:rPr>
                <w:rFonts w:ascii="宋体" w:hAnsi="宋体"/>
                <w:color w:val="000000"/>
                <w:szCs w:val="21"/>
              </w:rPr>
            </w:pPr>
          </w:p>
        </w:tc>
        <w:tc>
          <w:tcPr>
            <w:tcW w:w="1909" w:type="dxa"/>
            <w:gridSpan w:val="2"/>
            <w:vAlign w:val="center"/>
          </w:tcPr>
          <w:p>
            <w:pPr>
              <w:jc w:val="center"/>
              <w:rPr>
                <w:rFonts w:ascii="宋体" w:hAnsi="宋体"/>
                <w:color w:val="000000"/>
                <w:szCs w:val="21"/>
              </w:rPr>
            </w:pPr>
            <w:r>
              <w:rPr>
                <w:rFonts w:hint="eastAsia" w:ascii="宋体" w:hAnsi="宋体"/>
                <w:color w:val="000000"/>
                <w:szCs w:val="21"/>
              </w:rPr>
              <w:t>职  务</w:t>
            </w:r>
          </w:p>
        </w:tc>
        <w:tc>
          <w:tcPr>
            <w:tcW w:w="1818" w:type="dxa"/>
            <w:gridSpan w:val="3"/>
            <w:vAlign w:val="center"/>
          </w:tcPr>
          <w:p>
            <w:pPr>
              <w:jc w:val="center"/>
              <w:rPr>
                <w:rFonts w:ascii="宋体" w:hAnsi="宋体"/>
                <w:color w:val="000000"/>
                <w:szCs w:val="21"/>
              </w:rPr>
            </w:pPr>
          </w:p>
        </w:tc>
        <w:tc>
          <w:tcPr>
            <w:tcW w:w="1462" w:type="dxa"/>
            <w:gridSpan w:val="3"/>
            <w:vAlign w:val="center"/>
          </w:tcPr>
          <w:p>
            <w:pPr>
              <w:jc w:val="center"/>
              <w:rPr>
                <w:rFonts w:ascii="宋体" w:hAnsi="宋体"/>
                <w:color w:val="000000"/>
                <w:szCs w:val="21"/>
              </w:rPr>
            </w:pPr>
            <w:r>
              <w:rPr>
                <w:rFonts w:hint="eastAsia" w:ascii="宋体" w:hAnsi="宋体"/>
                <w:color w:val="000000"/>
                <w:szCs w:val="21"/>
              </w:rPr>
              <w:t>身份证号</w:t>
            </w:r>
          </w:p>
        </w:tc>
        <w:tc>
          <w:tcPr>
            <w:tcW w:w="2037" w:type="dxa"/>
            <w:gridSpan w:val="5"/>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1534" w:type="dxa"/>
            <w:vAlign w:val="center"/>
          </w:tcPr>
          <w:p>
            <w:pPr>
              <w:jc w:val="center"/>
              <w:rPr>
                <w:rFonts w:ascii="宋体" w:hAnsi="宋体"/>
                <w:color w:val="000000"/>
                <w:szCs w:val="21"/>
              </w:rPr>
            </w:pPr>
            <w:r>
              <w:rPr>
                <w:rFonts w:hint="eastAsia" w:ascii="宋体" w:hAnsi="宋体"/>
                <w:color w:val="000000"/>
                <w:szCs w:val="21"/>
              </w:rPr>
              <w:t>企业人员总体结构</w:t>
            </w:r>
          </w:p>
        </w:tc>
        <w:tc>
          <w:tcPr>
            <w:tcW w:w="1909" w:type="dxa"/>
            <w:gridSpan w:val="2"/>
            <w:vAlign w:val="center"/>
          </w:tcPr>
          <w:p>
            <w:pPr>
              <w:jc w:val="center"/>
              <w:rPr>
                <w:rFonts w:ascii="宋体" w:hAnsi="宋体"/>
                <w:color w:val="000000"/>
                <w:szCs w:val="21"/>
              </w:rPr>
            </w:pPr>
            <w:r>
              <w:rPr>
                <w:rFonts w:hint="eastAsia" w:ascii="宋体" w:hAnsi="宋体"/>
                <w:color w:val="000000"/>
                <w:szCs w:val="21"/>
              </w:rPr>
              <w:t>本科人数占比(%)</w:t>
            </w:r>
          </w:p>
        </w:tc>
        <w:tc>
          <w:tcPr>
            <w:tcW w:w="796" w:type="dxa"/>
            <w:vAlign w:val="center"/>
          </w:tcPr>
          <w:p>
            <w:pPr>
              <w:jc w:val="center"/>
              <w:rPr>
                <w:rFonts w:ascii="宋体" w:hAnsi="宋体"/>
                <w:color w:val="000000"/>
                <w:szCs w:val="21"/>
              </w:rPr>
            </w:pPr>
          </w:p>
        </w:tc>
        <w:tc>
          <w:tcPr>
            <w:tcW w:w="1022" w:type="dxa"/>
            <w:gridSpan w:val="2"/>
            <w:vAlign w:val="center"/>
          </w:tcPr>
          <w:p>
            <w:pPr>
              <w:jc w:val="center"/>
              <w:rPr>
                <w:rFonts w:ascii="宋体" w:hAnsi="宋体"/>
                <w:color w:val="000000"/>
                <w:szCs w:val="21"/>
              </w:rPr>
            </w:pPr>
            <w:r>
              <w:rPr>
                <w:rFonts w:hint="eastAsia" w:ascii="宋体" w:hAnsi="宋体"/>
                <w:color w:val="000000"/>
                <w:szCs w:val="21"/>
              </w:rPr>
              <w:t>硕士人数占比（%）</w:t>
            </w:r>
          </w:p>
        </w:tc>
        <w:tc>
          <w:tcPr>
            <w:tcW w:w="1462" w:type="dxa"/>
            <w:gridSpan w:val="3"/>
            <w:vAlign w:val="center"/>
          </w:tcPr>
          <w:p>
            <w:pPr>
              <w:jc w:val="center"/>
              <w:rPr>
                <w:rFonts w:ascii="宋体" w:hAnsi="宋体"/>
                <w:color w:val="000000"/>
                <w:szCs w:val="21"/>
              </w:rPr>
            </w:pPr>
          </w:p>
        </w:tc>
        <w:tc>
          <w:tcPr>
            <w:tcW w:w="1149" w:type="dxa"/>
            <w:gridSpan w:val="3"/>
            <w:vAlign w:val="center"/>
          </w:tcPr>
          <w:p>
            <w:pPr>
              <w:jc w:val="center"/>
              <w:rPr>
                <w:rFonts w:ascii="宋体" w:hAnsi="宋体"/>
                <w:color w:val="000000"/>
                <w:szCs w:val="21"/>
              </w:rPr>
            </w:pPr>
            <w:r>
              <w:rPr>
                <w:rFonts w:hint="eastAsia" w:ascii="宋体" w:hAnsi="宋体"/>
                <w:color w:val="000000"/>
                <w:szCs w:val="21"/>
              </w:rPr>
              <w:t>博士及以上占比（%）</w:t>
            </w:r>
          </w:p>
        </w:tc>
        <w:tc>
          <w:tcPr>
            <w:tcW w:w="888" w:type="dxa"/>
            <w:gridSpan w:val="2"/>
            <w:vAlign w:val="center"/>
          </w:tcPr>
          <w:p>
            <w:pPr>
              <w:jc w:val="center"/>
              <w:rPr>
                <w:rFonts w:ascii="宋体" w:hAnsi="宋体"/>
                <w:color w:val="000000"/>
                <w:szCs w:val="21"/>
              </w:rPr>
            </w:pPr>
          </w:p>
        </w:tc>
      </w:tr>
    </w:tbl>
    <w:p>
      <w:pPr>
        <w:rPr>
          <w:rFonts w:ascii="黑体" w:eastAsia="黑体"/>
          <w:bCs/>
          <w:color w:val="000000"/>
          <w:sz w:val="18"/>
          <w:szCs w:val="18"/>
        </w:rPr>
      </w:pPr>
    </w:p>
    <w:p>
      <w:pPr>
        <w:rPr>
          <w:rFonts w:ascii="黑体" w:eastAsia="黑体"/>
          <w:b/>
          <w:color w:val="000000"/>
          <w:sz w:val="28"/>
          <w:szCs w:val="28"/>
        </w:rPr>
      </w:pPr>
    </w:p>
    <w:p>
      <w:pPr>
        <w:rPr>
          <w:rFonts w:ascii="黑体" w:eastAsia="黑体"/>
          <w:b/>
          <w:color w:val="000000"/>
          <w:sz w:val="28"/>
          <w:szCs w:val="28"/>
        </w:rPr>
        <w:sectPr>
          <w:headerReference r:id="rId5" w:type="default"/>
          <w:pgSz w:w="11906" w:h="16838"/>
          <w:pgMar w:top="1440" w:right="1588" w:bottom="1440" w:left="1588" w:header="851" w:footer="992" w:gutter="0"/>
          <w:cols w:space="720" w:num="1"/>
          <w:docGrid w:type="lines" w:linePitch="312" w:charSpace="0"/>
        </w:sectPr>
      </w:pPr>
    </w:p>
    <w:p>
      <w:pPr>
        <w:rPr>
          <w:rFonts w:ascii="黑体" w:eastAsia="黑体"/>
          <w:b/>
          <w:color w:val="000000"/>
          <w:sz w:val="28"/>
          <w:szCs w:val="28"/>
        </w:rPr>
      </w:pPr>
      <w:r>
        <w:rPr>
          <w:rFonts w:hint="eastAsia" w:ascii="黑体" w:eastAsia="黑体"/>
          <w:b/>
          <w:color w:val="000000"/>
          <w:sz w:val="28"/>
          <w:szCs w:val="28"/>
        </w:rPr>
        <w:t>二、单位财务情况</w:t>
      </w:r>
    </w:p>
    <w:tbl>
      <w:tblPr>
        <w:tblStyle w:val="6"/>
        <w:tblW w:w="8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6"/>
        <w:gridCol w:w="1785"/>
        <w:gridCol w:w="1784"/>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jc w:val="center"/>
              <w:rPr>
                <w:rFonts w:ascii="宋体" w:hAnsi="宋体"/>
                <w:color w:val="000000"/>
                <w:szCs w:val="21"/>
              </w:rPr>
            </w:pPr>
            <w:r>
              <w:rPr>
                <w:rFonts w:hint="eastAsia" w:ascii="宋体" w:hAnsi="宋体"/>
                <w:color w:val="000000"/>
                <w:szCs w:val="21"/>
              </w:rPr>
              <w:t>项目类别</w:t>
            </w:r>
          </w:p>
        </w:tc>
        <w:tc>
          <w:tcPr>
            <w:tcW w:w="1785" w:type="dxa"/>
            <w:vAlign w:val="center"/>
          </w:tcPr>
          <w:p>
            <w:pPr>
              <w:jc w:val="center"/>
              <w:rPr>
                <w:rFonts w:ascii="宋体" w:hAnsi="宋体"/>
                <w:color w:val="000000"/>
                <w:szCs w:val="21"/>
              </w:rPr>
            </w:pPr>
            <w:r>
              <w:rPr>
                <w:rFonts w:hint="eastAsia" w:ascii="宋体" w:hAnsi="宋体"/>
                <w:color w:val="000000"/>
                <w:szCs w:val="21"/>
              </w:rPr>
              <w:t>2018年</w:t>
            </w:r>
          </w:p>
        </w:tc>
        <w:tc>
          <w:tcPr>
            <w:tcW w:w="1784" w:type="dxa"/>
            <w:vAlign w:val="center"/>
          </w:tcPr>
          <w:p>
            <w:pPr>
              <w:jc w:val="center"/>
              <w:rPr>
                <w:rFonts w:ascii="宋体" w:hAnsi="宋体"/>
                <w:color w:val="000000"/>
                <w:szCs w:val="21"/>
              </w:rPr>
            </w:pPr>
            <w:r>
              <w:rPr>
                <w:rFonts w:hint="eastAsia" w:ascii="宋体" w:hAnsi="宋体"/>
                <w:color w:val="000000"/>
                <w:szCs w:val="21"/>
              </w:rPr>
              <w:t>2017年</w:t>
            </w:r>
          </w:p>
        </w:tc>
        <w:tc>
          <w:tcPr>
            <w:tcW w:w="1785" w:type="dxa"/>
            <w:vAlign w:val="center"/>
          </w:tcPr>
          <w:p>
            <w:pPr>
              <w:jc w:val="center"/>
              <w:rPr>
                <w:rFonts w:ascii="宋体" w:hAnsi="宋体"/>
                <w:color w:val="000000"/>
                <w:szCs w:val="21"/>
              </w:rPr>
            </w:pPr>
            <w:r>
              <w:rPr>
                <w:rFonts w:hint="eastAsia" w:ascii="宋体" w:hAnsi="宋体"/>
                <w:color w:val="000000"/>
                <w:szCs w:val="21"/>
              </w:rPr>
              <w:t>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tabs>
                <w:tab w:val="left" w:pos="651"/>
              </w:tabs>
              <w:jc w:val="left"/>
              <w:rPr>
                <w:rFonts w:ascii="宋体" w:hAnsi="宋体"/>
                <w:color w:val="000000"/>
                <w:szCs w:val="21"/>
              </w:rPr>
            </w:pPr>
            <w:r>
              <w:rPr>
                <w:rFonts w:hint="eastAsia" w:ascii="宋体" w:hAnsi="宋体"/>
                <w:color w:val="000000"/>
                <w:szCs w:val="21"/>
              </w:rPr>
              <w:t>营业收入</w:t>
            </w:r>
          </w:p>
        </w:tc>
        <w:tc>
          <w:tcPr>
            <w:tcW w:w="1785" w:type="dxa"/>
            <w:vAlign w:val="center"/>
          </w:tcPr>
          <w:p>
            <w:pPr>
              <w:jc w:val="center"/>
              <w:rPr>
                <w:rFonts w:ascii="宋体" w:hAnsi="宋体"/>
                <w:color w:val="000000"/>
                <w:szCs w:val="21"/>
              </w:rPr>
            </w:pPr>
          </w:p>
        </w:tc>
        <w:tc>
          <w:tcPr>
            <w:tcW w:w="1784" w:type="dxa"/>
            <w:vAlign w:val="center"/>
          </w:tcPr>
          <w:p>
            <w:pPr>
              <w:jc w:val="center"/>
              <w:rPr>
                <w:rFonts w:ascii="宋体" w:hAnsi="宋体"/>
                <w:color w:val="000000"/>
                <w:szCs w:val="21"/>
              </w:rPr>
            </w:pPr>
          </w:p>
        </w:tc>
        <w:tc>
          <w:tcPr>
            <w:tcW w:w="1785" w:type="dxa"/>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tabs>
                <w:tab w:val="left" w:pos="651"/>
              </w:tabs>
              <w:jc w:val="left"/>
              <w:rPr>
                <w:rFonts w:ascii="宋体" w:hAnsi="宋体"/>
                <w:color w:val="000000"/>
                <w:szCs w:val="21"/>
              </w:rPr>
            </w:pPr>
            <w:r>
              <w:rPr>
                <w:rFonts w:hint="eastAsia" w:ascii="宋体" w:hAnsi="宋体"/>
                <w:color w:val="000000"/>
                <w:szCs w:val="21"/>
              </w:rPr>
              <w:t>主营业务收入</w:t>
            </w:r>
          </w:p>
        </w:tc>
        <w:tc>
          <w:tcPr>
            <w:tcW w:w="1785" w:type="dxa"/>
            <w:vAlign w:val="center"/>
          </w:tcPr>
          <w:p>
            <w:pPr>
              <w:jc w:val="center"/>
              <w:rPr>
                <w:rFonts w:ascii="宋体" w:hAnsi="宋体"/>
                <w:color w:val="000000"/>
                <w:szCs w:val="21"/>
              </w:rPr>
            </w:pPr>
          </w:p>
        </w:tc>
        <w:tc>
          <w:tcPr>
            <w:tcW w:w="1784" w:type="dxa"/>
            <w:vAlign w:val="center"/>
          </w:tcPr>
          <w:p>
            <w:pPr>
              <w:jc w:val="center"/>
              <w:rPr>
                <w:rFonts w:ascii="宋体" w:hAnsi="宋体"/>
                <w:color w:val="000000"/>
                <w:szCs w:val="21"/>
              </w:rPr>
            </w:pPr>
          </w:p>
        </w:tc>
        <w:tc>
          <w:tcPr>
            <w:tcW w:w="1785" w:type="dxa"/>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工业总产值(万元)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 xml:space="preserve">    其中：高新技术产品产值(万元)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增加值(万元)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高新技术产品增加值(万元)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出口总额(万元)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4" w:hRule="atLeast"/>
        </w:trPr>
        <w:tc>
          <w:tcPr>
            <w:tcW w:w="3486" w:type="dxa"/>
            <w:vAlign w:val="center"/>
          </w:tcPr>
          <w:p>
            <w:pPr>
              <w:ind w:firstLine="420" w:firstLineChars="200"/>
              <w:rPr>
                <w:rFonts w:ascii="宋体" w:hAnsi="宋体"/>
                <w:color w:val="000000"/>
                <w:szCs w:val="21"/>
              </w:rPr>
            </w:pPr>
            <w:r>
              <w:rPr>
                <w:rFonts w:hint="eastAsia" w:ascii="宋体" w:hAnsi="宋体"/>
                <w:color w:val="000000"/>
                <w:szCs w:val="21"/>
              </w:rPr>
              <w:t>其中：高新技术产品出口额(万元)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净利润(万元)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税收额(万元)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研发加计扣除所得税减免额(万元)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总资产(万元)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固定资产总额(万元)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3486" w:type="dxa"/>
            <w:vAlign w:val="center"/>
          </w:tcPr>
          <w:p>
            <w:pPr>
              <w:rPr>
                <w:rFonts w:ascii="宋体" w:hAnsi="宋体"/>
                <w:color w:val="000000"/>
                <w:szCs w:val="21"/>
              </w:rPr>
            </w:pPr>
            <w:r>
              <w:rPr>
                <w:rFonts w:hint="eastAsia" w:ascii="宋体" w:hAnsi="宋体"/>
                <w:color w:val="000000"/>
                <w:szCs w:val="21"/>
              </w:rPr>
              <w:t>负债总额(万元)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3" w:hRule="atLeast"/>
        </w:trPr>
        <w:tc>
          <w:tcPr>
            <w:tcW w:w="3486" w:type="dxa"/>
            <w:vAlign w:val="center"/>
          </w:tcPr>
          <w:p>
            <w:pPr>
              <w:rPr>
                <w:rFonts w:ascii="宋体" w:hAnsi="宋体"/>
                <w:color w:val="000000"/>
                <w:szCs w:val="21"/>
              </w:rPr>
            </w:pPr>
            <w:r>
              <w:rPr>
                <w:rFonts w:hint="eastAsia" w:ascii="宋体" w:hAnsi="宋体"/>
                <w:color w:val="000000"/>
                <w:szCs w:val="21"/>
              </w:rPr>
              <w:t>年末净资产 (万元)</w:t>
            </w:r>
          </w:p>
        </w:tc>
        <w:tc>
          <w:tcPr>
            <w:tcW w:w="1785" w:type="dxa"/>
            <w:vAlign w:val="center"/>
          </w:tcPr>
          <w:p>
            <w:pPr>
              <w:rPr>
                <w:rFonts w:ascii="宋体" w:hAnsi="宋体"/>
                <w:color w:val="000000"/>
                <w:szCs w:val="21"/>
              </w:rPr>
            </w:pPr>
          </w:p>
        </w:tc>
        <w:tc>
          <w:tcPr>
            <w:tcW w:w="1784" w:type="dxa"/>
            <w:vAlign w:val="center"/>
          </w:tcPr>
          <w:p>
            <w:pPr>
              <w:rPr>
                <w:rFonts w:ascii="宋体" w:hAnsi="宋体"/>
                <w:color w:val="000000"/>
                <w:szCs w:val="21"/>
              </w:rPr>
            </w:pPr>
          </w:p>
        </w:tc>
        <w:tc>
          <w:tcPr>
            <w:tcW w:w="1785" w:type="dxa"/>
            <w:vAlign w:val="center"/>
          </w:tcPr>
          <w:p>
            <w:pPr>
              <w:rPr>
                <w:rFonts w:ascii="宋体" w:hAnsi="宋体"/>
                <w:color w:val="000000"/>
                <w:szCs w:val="21"/>
              </w:rPr>
            </w:pPr>
          </w:p>
        </w:tc>
      </w:tr>
    </w:tbl>
    <w:p>
      <w:pPr>
        <w:rPr>
          <w:rFonts w:ascii="黑体" w:eastAsia="黑体"/>
          <w:b/>
          <w:color w:val="000000"/>
          <w:sz w:val="28"/>
          <w:szCs w:val="28"/>
        </w:rPr>
        <w:sectPr>
          <w:pgSz w:w="11906" w:h="16838"/>
          <w:pgMar w:top="1440" w:right="1588" w:bottom="1440" w:left="1588" w:header="851" w:footer="992" w:gutter="0"/>
          <w:cols w:space="720" w:num="1"/>
          <w:docGrid w:type="lines" w:linePitch="312" w:charSpace="0"/>
        </w:sectPr>
      </w:pPr>
    </w:p>
    <w:p>
      <w:pPr>
        <w:rPr>
          <w:rFonts w:ascii="宋体" w:hAnsi="宋体"/>
          <w:color w:val="000000"/>
          <w:szCs w:val="21"/>
        </w:rPr>
      </w:pPr>
      <w:r>
        <w:rPr>
          <w:rFonts w:hint="eastAsia" w:ascii="黑体" w:eastAsia="黑体"/>
          <w:b/>
          <w:color w:val="000000"/>
          <w:sz w:val="28"/>
          <w:szCs w:val="28"/>
        </w:rPr>
        <w:t>三、单位科研活动情况</w:t>
      </w:r>
    </w:p>
    <w:tbl>
      <w:tblPr>
        <w:tblStyle w:val="6"/>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0"/>
        <w:gridCol w:w="690"/>
        <w:gridCol w:w="1871"/>
        <w:gridCol w:w="2040"/>
        <w:gridCol w:w="7"/>
        <w:gridCol w:w="2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gridSpan w:val="2"/>
            <w:vAlign w:val="center"/>
          </w:tcPr>
          <w:p>
            <w:pPr>
              <w:jc w:val="center"/>
              <w:rPr>
                <w:rFonts w:ascii="宋体" w:hAnsi="宋体"/>
                <w:color w:val="000000"/>
                <w:szCs w:val="21"/>
              </w:rPr>
            </w:pPr>
            <w:r>
              <w:rPr>
                <w:rFonts w:hint="eastAsia" w:ascii="宋体" w:hAnsi="宋体"/>
                <w:color w:val="000000"/>
                <w:szCs w:val="21"/>
              </w:rPr>
              <w:t>是否有研发机构、平台</w:t>
            </w:r>
          </w:p>
        </w:tc>
        <w:tc>
          <w:tcPr>
            <w:tcW w:w="6156" w:type="dxa"/>
            <w:gridSpan w:val="4"/>
            <w:vAlign w:val="center"/>
          </w:tcPr>
          <w:p>
            <w:pPr>
              <w:ind w:firstLine="840" w:firstLineChars="400"/>
              <w:rPr>
                <w:rFonts w:ascii="宋体" w:hAnsi="宋体"/>
                <w:b/>
                <w:color w:val="000000"/>
                <w:szCs w:val="21"/>
              </w:rPr>
            </w:pPr>
            <w:r>
              <w:rPr>
                <w:rFonts w:hint="eastAsia" w:ascii="宋体" w:hAnsi="宋体"/>
                <w:color w:val="000000"/>
                <w:szCs w:val="21"/>
              </w:rPr>
              <w:t>口是         口否     注：如有请填写“1”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8946" w:type="dxa"/>
            <w:gridSpan w:val="6"/>
            <w:vAlign w:val="center"/>
          </w:tcPr>
          <w:p>
            <w:pPr>
              <w:jc w:val="center"/>
              <w:rPr>
                <w:rFonts w:ascii="宋体" w:hAnsi="宋体"/>
                <w:b/>
                <w:color w:val="000000"/>
                <w:szCs w:val="21"/>
              </w:rPr>
            </w:pPr>
            <w:r>
              <w:rPr>
                <w:rFonts w:hint="eastAsia" w:ascii="宋体" w:hAnsi="宋体"/>
                <w:color w:val="000000"/>
                <w:szCs w:val="21"/>
              </w:rPr>
              <w:t>1、研发机构、平台数量</w:t>
            </w:r>
            <w:r>
              <w:rPr>
                <w:rFonts w:hint="eastAsia" w:ascii="宋体" w:hAnsi="宋体"/>
                <w:color w:val="000000"/>
                <w:szCs w:val="21"/>
                <w:u w:val="single"/>
              </w:rPr>
              <w:t xml:space="preserve">      （须填写数字）</w:t>
            </w:r>
            <w:r>
              <w:rPr>
                <w:rFonts w:hint="eastAsia" w:ascii="宋体" w:hAnsi="宋体"/>
                <w:color w:val="000000"/>
                <w:szCs w:val="21"/>
              </w:rPr>
              <w:t>、名称、级别、发放证书单位、发放时间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2100" w:type="dxa"/>
            <w:vAlign w:val="center"/>
          </w:tcPr>
          <w:p>
            <w:pPr>
              <w:jc w:val="center"/>
              <w:rPr>
                <w:rFonts w:ascii="宋体" w:hAnsi="宋体"/>
                <w:color w:val="000000"/>
                <w:szCs w:val="21"/>
              </w:rPr>
            </w:pPr>
            <w:r>
              <w:rPr>
                <w:rFonts w:hint="eastAsia" w:ascii="宋体" w:hAnsi="宋体"/>
                <w:color w:val="000000"/>
                <w:szCs w:val="21"/>
              </w:rPr>
              <w:t>名称</w:t>
            </w:r>
          </w:p>
        </w:tc>
        <w:tc>
          <w:tcPr>
            <w:tcW w:w="2561" w:type="dxa"/>
            <w:gridSpan w:val="2"/>
            <w:vAlign w:val="center"/>
          </w:tcPr>
          <w:p>
            <w:pPr>
              <w:ind w:firstLine="840" w:firstLineChars="400"/>
              <w:rPr>
                <w:rFonts w:ascii="宋体" w:hAnsi="宋体"/>
                <w:color w:val="000000"/>
                <w:szCs w:val="21"/>
              </w:rPr>
            </w:pPr>
            <w:r>
              <w:rPr>
                <w:rFonts w:hint="eastAsia" w:ascii="宋体" w:hAnsi="宋体"/>
                <w:color w:val="000000"/>
                <w:szCs w:val="21"/>
              </w:rPr>
              <w:t>级别</w:t>
            </w:r>
          </w:p>
        </w:tc>
        <w:tc>
          <w:tcPr>
            <w:tcW w:w="2047" w:type="dxa"/>
            <w:gridSpan w:val="2"/>
            <w:vAlign w:val="center"/>
          </w:tcPr>
          <w:p>
            <w:pPr>
              <w:rPr>
                <w:rFonts w:ascii="宋体" w:hAnsi="宋体"/>
                <w:color w:val="000000"/>
                <w:szCs w:val="21"/>
              </w:rPr>
            </w:pPr>
            <w:r>
              <w:rPr>
                <w:rFonts w:hint="eastAsia" w:ascii="宋体" w:hAnsi="宋体"/>
                <w:color w:val="000000"/>
                <w:szCs w:val="21"/>
              </w:rPr>
              <w:t>发放证书单位</w:t>
            </w:r>
          </w:p>
        </w:tc>
        <w:tc>
          <w:tcPr>
            <w:tcW w:w="2238" w:type="dxa"/>
            <w:vAlign w:val="center"/>
          </w:tcPr>
          <w:p>
            <w:pPr>
              <w:ind w:firstLine="840" w:firstLineChars="400"/>
              <w:rPr>
                <w:rFonts w:ascii="宋体" w:hAnsi="宋体"/>
                <w:color w:val="000000"/>
                <w:szCs w:val="21"/>
              </w:rPr>
            </w:pPr>
            <w:r>
              <w:rPr>
                <w:rFonts w:hint="eastAsia" w:ascii="宋体" w:hAnsi="宋体"/>
                <w:color w:val="000000"/>
                <w:szCs w:val="21"/>
              </w:rPr>
              <w:t>发放时间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2100" w:type="dxa"/>
            <w:vAlign w:val="center"/>
          </w:tcPr>
          <w:p>
            <w:pPr>
              <w:rPr>
                <w:rFonts w:ascii="宋体" w:hAnsi="宋体"/>
                <w:color w:val="000000"/>
                <w:szCs w:val="21"/>
              </w:rPr>
            </w:pPr>
          </w:p>
        </w:tc>
        <w:tc>
          <w:tcPr>
            <w:tcW w:w="2561" w:type="dxa"/>
            <w:gridSpan w:val="2"/>
            <w:vAlign w:val="center"/>
          </w:tcPr>
          <w:p>
            <w:pPr>
              <w:ind w:firstLine="210" w:firstLineChars="100"/>
              <w:rPr>
                <w:rFonts w:ascii="宋体" w:hAnsi="宋体"/>
                <w:color w:val="000000"/>
                <w:szCs w:val="21"/>
              </w:rPr>
            </w:pPr>
            <w:r>
              <w:rPr>
                <w:rFonts w:hint="eastAsia" w:ascii="宋体" w:hAnsi="宋体"/>
                <w:color w:val="000000"/>
                <w:szCs w:val="21"/>
              </w:rPr>
              <w:t xml:space="preserve">口国家级   口省级    </w:t>
            </w:r>
          </w:p>
          <w:p>
            <w:pPr>
              <w:ind w:firstLine="210" w:firstLineChars="100"/>
              <w:rPr>
                <w:rFonts w:ascii="宋体" w:hAnsi="宋体"/>
                <w:color w:val="000000"/>
                <w:szCs w:val="21"/>
              </w:rPr>
            </w:pPr>
            <w:r>
              <w:rPr>
                <w:rFonts w:hint="eastAsia" w:ascii="宋体" w:hAnsi="宋体"/>
                <w:color w:val="000000"/>
                <w:szCs w:val="21"/>
              </w:rPr>
              <w:t>口市级     口区级</w:t>
            </w:r>
          </w:p>
        </w:tc>
        <w:tc>
          <w:tcPr>
            <w:tcW w:w="2047" w:type="dxa"/>
            <w:gridSpan w:val="2"/>
            <w:vAlign w:val="center"/>
          </w:tcPr>
          <w:p>
            <w:pPr>
              <w:rPr>
                <w:rFonts w:ascii="宋体" w:hAnsi="宋体"/>
                <w:color w:val="000000"/>
                <w:szCs w:val="21"/>
              </w:rPr>
            </w:pPr>
          </w:p>
        </w:tc>
        <w:tc>
          <w:tcPr>
            <w:tcW w:w="2238" w:type="dxa"/>
            <w:vAlign w:val="center"/>
          </w:tcPr>
          <w:p>
            <w:pPr>
              <w:ind w:firstLine="840" w:firstLineChars="4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2100" w:type="dxa"/>
            <w:vAlign w:val="center"/>
          </w:tcPr>
          <w:p>
            <w:pPr>
              <w:rPr>
                <w:rFonts w:ascii="宋体" w:hAnsi="宋体"/>
                <w:color w:val="000000"/>
                <w:szCs w:val="21"/>
              </w:rPr>
            </w:pPr>
          </w:p>
        </w:tc>
        <w:tc>
          <w:tcPr>
            <w:tcW w:w="2561" w:type="dxa"/>
            <w:gridSpan w:val="2"/>
            <w:vAlign w:val="center"/>
          </w:tcPr>
          <w:p>
            <w:pPr>
              <w:ind w:firstLine="210" w:firstLineChars="100"/>
              <w:rPr>
                <w:rFonts w:ascii="宋体" w:hAnsi="宋体"/>
                <w:color w:val="000000"/>
                <w:szCs w:val="21"/>
              </w:rPr>
            </w:pPr>
            <w:r>
              <w:rPr>
                <w:rFonts w:hint="eastAsia" w:ascii="宋体" w:hAnsi="宋体"/>
                <w:color w:val="000000"/>
                <w:szCs w:val="21"/>
              </w:rPr>
              <w:t xml:space="preserve">口国家级   口省级    </w:t>
            </w:r>
          </w:p>
          <w:p>
            <w:pPr>
              <w:ind w:firstLine="210" w:firstLineChars="100"/>
              <w:rPr>
                <w:rFonts w:ascii="宋体" w:hAnsi="宋体"/>
                <w:color w:val="000000"/>
                <w:szCs w:val="21"/>
              </w:rPr>
            </w:pPr>
            <w:r>
              <w:rPr>
                <w:rFonts w:hint="eastAsia" w:ascii="宋体" w:hAnsi="宋体"/>
                <w:color w:val="000000"/>
                <w:szCs w:val="21"/>
              </w:rPr>
              <w:t>口市级     口区级</w:t>
            </w:r>
          </w:p>
        </w:tc>
        <w:tc>
          <w:tcPr>
            <w:tcW w:w="2047" w:type="dxa"/>
            <w:gridSpan w:val="2"/>
            <w:vAlign w:val="center"/>
          </w:tcPr>
          <w:p>
            <w:pPr>
              <w:rPr>
                <w:rFonts w:ascii="宋体" w:hAnsi="宋体"/>
                <w:color w:val="000000"/>
                <w:szCs w:val="21"/>
              </w:rPr>
            </w:pPr>
          </w:p>
        </w:tc>
        <w:tc>
          <w:tcPr>
            <w:tcW w:w="2238" w:type="dxa"/>
            <w:vAlign w:val="center"/>
          </w:tcPr>
          <w:p>
            <w:pPr>
              <w:ind w:firstLine="840" w:firstLineChars="4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2100" w:type="dxa"/>
            <w:vAlign w:val="center"/>
          </w:tcPr>
          <w:p>
            <w:pPr>
              <w:rPr>
                <w:rFonts w:ascii="宋体" w:hAnsi="宋体"/>
                <w:color w:val="000000"/>
                <w:szCs w:val="21"/>
              </w:rPr>
            </w:pPr>
          </w:p>
        </w:tc>
        <w:tc>
          <w:tcPr>
            <w:tcW w:w="2561" w:type="dxa"/>
            <w:gridSpan w:val="2"/>
            <w:vAlign w:val="center"/>
          </w:tcPr>
          <w:p>
            <w:pPr>
              <w:ind w:firstLine="210" w:firstLineChars="100"/>
              <w:rPr>
                <w:rFonts w:ascii="宋体" w:hAnsi="宋体"/>
                <w:color w:val="000000"/>
                <w:szCs w:val="21"/>
              </w:rPr>
            </w:pPr>
            <w:r>
              <w:rPr>
                <w:rFonts w:hint="eastAsia" w:ascii="宋体" w:hAnsi="宋体"/>
                <w:color w:val="000000"/>
                <w:szCs w:val="21"/>
              </w:rPr>
              <w:t xml:space="preserve">口国家级   口省级    </w:t>
            </w:r>
          </w:p>
          <w:p>
            <w:pPr>
              <w:ind w:firstLine="210" w:firstLineChars="100"/>
              <w:rPr>
                <w:rFonts w:ascii="宋体" w:hAnsi="宋体"/>
                <w:color w:val="000000"/>
                <w:szCs w:val="21"/>
              </w:rPr>
            </w:pPr>
            <w:r>
              <w:rPr>
                <w:rFonts w:hint="eastAsia" w:ascii="宋体" w:hAnsi="宋体"/>
                <w:color w:val="000000"/>
                <w:szCs w:val="21"/>
              </w:rPr>
              <w:t>口市级     口区级</w:t>
            </w:r>
          </w:p>
        </w:tc>
        <w:tc>
          <w:tcPr>
            <w:tcW w:w="2047" w:type="dxa"/>
            <w:gridSpan w:val="2"/>
            <w:vAlign w:val="center"/>
          </w:tcPr>
          <w:p>
            <w:pPr>
              <w:rPr>
                <w:rFonts w:ascii="宋体" w:hAnsi="宋体"/>
                <w:color w:val="000000"/>
                <w:szCs w:val="21"/>
              </w:rPr>
            </w:pPr>
          </w:p>
        </w:tc>
        <w:tc>
          <w:tcPr>
            <w:tcW w:w="2238" w:type="dxa"/>
            <w:vAlign w:val="center"/>
          </w:tcPr>
          <w:p>
            <w:pPr>
              <w:ind w:firstLine="840" w:firstLineChars="4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2100" w:type="dxa"/>
            <w:vAlign w:val="center"/>
          </w:tcPr>
          <w:p>
            <w:pPr>
              <w:rPr>
                <w:rFonts w:ascii="宋体" w:hAnsi="宋体"/>
                <w:color w:val="000000"/>
                <w:szCs w:val="21"/>
              </w:rPr>
            </w:pPr>
          </w:p>
        </w:tc>
        <w:tc>
          <w:tcPr>
            <w:tcW w:w="2561" w:type="dxa"/>
            <w:gridSpan w:val="2"/>
            <w:vAlign w:val="center"/>
          </w:tcPr>
          <w:p>
            <w:pPr>
              <w:ind w:firstLine="210" w:firstLineChars="100"/>
              <w:rPr>
                <w:rFonts w:ascii="宋体" w:hAnsi="宋体"/>
                <w:color w:val="000000"/>
                <w:szCs w:val="21"/>
              </w:rPr>
            </w:pPr>
            <w:r>
              <w:rPr>
                <w:rFonts w:hint="eastAsia" w:ascii="宋体" w:hAnsi="宋体"/>
                <w:color w:val="000000"/>
                <w:szCs w:val="21"/>
              </w:rPr>
              <w:t xml:space="preserve">口国家级   口省级    </w:t>
            </w:r>
          </w:p>
          <w:p>
            <w:pPr>
              <w:ind w:firstLine="210" w:firstLineChars="100"/>
              <w:rPr>
                <w:rFonts w:ascii="宋体" w:hAnsi="宋体"/>
                <w:color w:val="000000"/>
                <w:szCs w:val="21"/>
              </w:rPr>
            </w:pPr>
            <w:r>
              <w:rPr>
                <w:rFonts w:hint="eastAsia" w:ascii="宋体" w:hAnsi="宋体"/>
                <w:color w:val="000000"/>
                <w:szCs w:val="21"/>
              </w:rPr>
              <w:t>口市级     口区级</w:t>
            </w:r>
          </w:p>
        </w:tc>
        <w:tc>
          <w:tcPr>
            <w:tcW w:w="2047" w:type="dxa"/>
            <w:gridSpan w:val="2"/>
            <w:vAlign w:val="center"/>
          </w:tcPr>
          <w:p>
            <w:pPr>
              <w:rPr>
                <w:rFonts w:ascii="宋体" w:hAnsi="宋体"/>
                <w:color w:val="000000"/>
                <w:szCs w:val="21"/>
              </w:rPr>
            </w:pPr>
          </w:p>
        </w:tc>
        <w:tc>
          <w:tcPr>
            <w:tcW w:w="2238" w:type="dxa"/>
            <w:vAlign w:val="center"/>
          </w:tcPr>
          <w:p>
            <w:pPr>
              <w:ind w:firstLine="840" w:firstLineChars="4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2100" w:type="dxa"/>
            <w:vAlign w:val="center"/>
          </w:tcPr>
          <w:p>
            <w:pPr>
              <w:rPr>
                <w:rFonts w:ascii="宋体" w:hAnsi="宋体"/>
                <w:color w:val="000000"/>
                <w:szCs w:val="21"/>
              </w:rPr>
            </w:pPr>
          </w:p>
        </w:tc>
        <w:tc>
          <w:tcPr>
            <w:tcW w:w="2561" w:type="dxa"/>
            <w:gridSpan w:val="2"/>
            <w:vAlign w:val="center"/>
          </w:tcPr>
          <w:p>
            <w:pPr>
              <w:ind w:firstLine="210" w:firstLineChars="100"/>
              <w:rPr>
                <w:rFonts w:ascii="宋体" w:hAnsi="宋体"/>
                <w:color w:val="000000"/>
                <w:szCs w:val="21"/>
              </w:rPr>
            </w:pPr>
            <w:r>
              <w:rPr>
                <w:rFonts w:hint="eastAsia" w:ascii="宋体" w:hAnsi="宋体"/>
                <w:color w:val="000000"/>
                <w:szCs w:val="21"/>
              </w:rPr>
              <w:t xml:space="preserve">口国家级   口省级    </w:t>
            </w:r>
          </w:p>
          <w:p>
            <w:pPr>
              <w:ind w:firstLine="210" w:firstLineChars="100"/>
              <w:rPr>
                <w:rFonts w:ascii="宋体" w:hAnsi="宋体"/>
                <w:color w:val="000000"/>
                <w:szCs w:val="21"/>
              </w:rPr>
            </w:pPr>
            <w:r>
              <w:rPr>
                <w:rFonts w:hint="eastAsia" w:ascii="宋体" w:hAnsi="宋体"/>
                <w:color w:val="000000"/>
                <w:szCs w:val="21"/>
              </w:rPr>
              <w:t>口市级     口区级</w:t>
            </w:r>
          </w:p>
        </w:tc>
        <w:tc>
          <w:tcPr>
            <w:tcW w:w="2047" w:type="dxa"/>
            <w:gridSpan w:val="2"/>
            <w:vAlign w:val="center"/>
          </w:tcPr>
          <w:p>
            <w:pPr>
              <w:rPr>
                <w:rFonts w:ascii="宋体" w:hAnsi="宋体"/>
                <w:color w:val="000000"/>
                <w:szCs w:val="21"/>
              </w:rPr>
            </w:pPr>
          </w:p>
        </w:tc>
        <w:tc>
          <w:tcPr>
            <w:tcW w:w="2238" w:type="dxa"/>
            <w:vAlign w:val="center"/>
          </w:tcPr>
          <w:p>
            <w:pPr>
              <w:ind w:firstLine="840" w:firstLineChars="4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2100" w:type="dxa"/>
            <w:vAlign w:val="center"/>
          </w:tcPr>
          <w:p>
            <w:pPr>
              <w:rPr>
                <w:rFonts w:ascii="宋体" w:hAnsi="宋体"/>
                <w:color w:val="000000"/>
                <w:szCs w:val="21"/>
              </w:rPr>
            </w:pPr>
          </w:p>
        </w:tc>
        <w:tc>
          <w:tcPr>
            <w:tcW w:w="2561" w:type="dxa"/>
            <w:gridSpan w:val="2"/>
            <w:vAlign w:val="center"/>
          </w:tcPr>
          <w:p>
            <w:pPr>
              <w:ind w:firstLine="210" w:firstLineChars="100"/>
              <w:rPr>
                <w:rFonts w:ascii="宋体" w:hAnsi="宋体"/>
                <w:color w:val="000000"/>
                <w:szCs w:val="21"/>
              </w:rPr>
            </w:pPr>
            <w:r>
              <w:rPr>
                <w:rFonts w:hint="eastAsia" w:ascii="宋体" w:hAnsi="宋体"/>
                <w:color w:val="000000"/>
                <w:szCs w:val="21"/>
              </w:rPr>
              <w:t xml:space="preserve">口国家级   口省级    </w:t>
            </w:r>
          </w:p>
          <w:p>
            <w:pPr>
              <w:ind w:firstLine="210" w:firstLineChars="100"/>
              <w:rPr>
                <w:rFonts w:ascii="宋体" w:hAnsi="宋体"/>
                <w:color w:val="000000"/>
                <w:szCs w:val="21"/>
              </w:rPr>
            </w:pPr>
            <w:r>
              <w:rPr>
                <w:rFonts w:hint="eastAsia" w:ascii="宋体" w:hAnsi="宋体"/>
                <w:color w:val="000000"/>
                <w:szCs w:val="21"/>
              </w:rPr>
              <w:t>口市级     口区级</w:t>
            </w:r>
          </w:p>
        </w:tc>
        <w:tc>
          <w:tcPr>
            <w:tcW w:w="2047" w:type="dxa"/>
            <w:gridSpan w:val="2"/>
            <w:vAlign w:val="center"/>
          </w:tcPr>
          <w:p>
            <w:pPr>
              <w:rPr>
                <w:rFonts w:ascii="宋体" w:hAnsi="宋体"/>
                <w:color w:val="000000"/>
                <w:szCs w:val="21"/>
              </w:rPr>
            </w:pPr>
          </w:p>
        </w:tc>
        <w:tc>
          <w:tcPr>
            <w:tcW w:w="2238" w:type="dxa"/>
            <w:vAlign w:val="center"/>
          </w:tcPr>
          <w:p>
            <w:pPr>
              <w:ind w:firstLine="840" w:firstLineChars="4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946" w:type="dxa"/>
            <w:gridSpan w:val="6"/>
            <w:vAlign w:val="center"/>
          </w:tcPr>
          <w:p>
            <w:pPr>
              <w:rPr>
                <w:rFonts w:ascii="宋体" w:hAnsi="宋体"/>
                <w:color w:val="000000"/>
                <w:szCs w:val="21"/>
              </w:rPr>
            </w:pPr>
            <w:r>
              <w:rPr>
                <w:rFonts w:hint="eastAsia" w:ascii="宋体" w:hAnsi="宋体"/>
                <w:b/>
                <w:color w:val="000000"/>
                <w:szCs w:val="21"/>
              </w:rPr>
              <w:t>科研经费情况：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2100" w:type="dxa"/>
            <w:vAlign w:val="center"/>
          </w:tcPr>
          <w:p>
            <w:pPr>
              <w:jc w:val="center"/>
              <w:rPr>
                <w:rFonts w:ascii="宋体" w:hAnsi="宋体"/>
                <w:color w:val="000000"/>
                <w:szCs w:val="21"/>
              </w:rPr>
            </w:pPr>
          </w:p>
        </w:tc>
        <w:tc>
          <w:tcPr>
            <w:tcW w:w="2561" w:type="dxa"/>
            <w:gridSpan w:val="2"/>
            <w:vAlign w:val="center"/>
          </w:tcPr>
          <w:p>
            <w:pPr>
              <w:ind w:firstLine="420" w:firstLineChars="200"/>
              <w:jc w:val="center"/>
              <w:rPr>
                <w:rFonts w:ascii="宋体" w:hAnsi="宋体"/>
                <w:color w:val="000000"/>
                <w:szCs w:val="21"/>
              </w:rPr>
            </w:pPr>
            <w:r>
              <w:rPr>
                <w:rFonts w:hint="eastAsia" w:ascii="宋体" w:hAnsi="宋体"/>
                <w:color w:val="000000"/>
                <w:szCs w:val="21"/>
              </w:rPr>
              <w:t>2018年</w:t>
            </w:r>
          </w:p>
        </w:tc>
        <w:tc>
          <w:tcPr>
            <w:tcW w:w="2040" w:type="dxa"/>
            <w:vAlign w:val="center"/>
          </w:tcPr>
          <w:p>
            <w:pPr>
              <w:jc w:val="center"/>
              <w:rPr>
                <w:rFonts w:ascii="宋体" w:hAnsi="宋体"/>
                <w:color w:val="000000"/>
                <w:szCs w:val="21"/>
              </w:rPr>
            </w:pPr>
            <w:r>
              <w:rPr>
                <w:rFonts w:hint="eastAsia" w:ascii="宋体" w:hAnsi="宋体"/>
                <w:color w:val="000000"/>
                <w:szCs w:val="21"/>
              </w:rPr>
              <w:t>2017年</w:t>
            </w:r>
          </w:p>
        </w:tc>
        <w:tc>
          <w:tcPr>
            <w:tcW w:w="2245" w:type="dxa"/>
            <w:gridSpan w:val="2"/>
            <w:vAlign w:val="center"/>
          </w:tcPr>
          <w:p>
            <w:pPr>
              <w:jc w:val="center"/>
              <w:rPr>
                <w:rFonts w:ascii="宋体" w:hAnsi="宋体"/>
                <w:color w:val="000000"/>
                <w:szCs w:val="21"/>
              </w:rPr>
            </w:pPr>
            <w:r>
              <w:rPr>
                <w:rFonts w:hint="eastAsia" w:ascii="宋体" w:hAnsi="宋体"/>
                <w:color w:val="000000"/>
                <w:szCs w:val="21"/>
              </w:rPr>
              <w:t>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2100" w:type="dxa"/>
            <w:vAlign w:val="center"/>
          </w:tcPr>
          <w:p>
            <w:pPr>
              <w:rPr>
                <w:rFonts w:ascii="宋体" w:hAnsi="宋体"/>
                <w:color w:val="000000"/>
                <w:szCs w:val="21"/>
              </w:rPr>
            </w:pPr>
            <w:r>
              <w:rPr>
                <w:rFonts w:hint="eastAsia" w:ascii="宋体" w:hAnsi="宋体"/>
                <w:color w:val="000000"/>
                <w:szCs w:val="21"/>
              </w:rPr>
              <w:t>科研经费全年投入总额(万元)</w:t>
            </w:r>
          </w:p>
        </w:tc>
        <w:tc>
          <w:tcPr>
            <w:tcW w:w="2561" w:type="dxa"/>
            <w:gridSpan w:val="2"/>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2100" w:type="dxa"/>
            <w:vAlign w:val="center"/>
          </w:tcPr>
          <w:p>
            <w:pPr>
              <w:rPr>
                <w:rFonts w:ascii="宋体" w:hAnsi="宋体"/>
                <w:color w:val="000000"/>
                <w:szCs w:val="21"/>
              </w:rPr>
            </w:pPr>
            <w:r>
              <w:rPr>
                <w:rFonts w:hint="eastAsia" w:ascii="宋体" w:hAnsi="宋体"/>
                <w:color w:val="000000"/>
                <w:szCs w:val="21"/>
              </w:rPr>
              <w:t>科研支出占全年总收入的比例(%)</w:t>
            </w:r>
          </w:p>
        </w:tc>
        <w:tc>
          <w:tcPr>
            <w:tcW w:w="2561" w:type="dxa"/>
            <w:gridSpan w:val="2"/>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946" w:type="dxa"/>
            <w:gridSpan w:val="6"/>
            <w:vAlign w:val="center"/>
          </w:tcPr>
          <w:p>
            <w:pPr>
              <w:rPr>
                <w:rFonts w:ascii="宋体" w:hAnsi="宋体"/>
                <w:color w:val="000000"/>
                <w:szCs w:val="21"/>
              </w:rPr>
            </w:pPr>
            <w:r>
              <w:rPr>
                <w:rFonts w:hint="eastAsia" w:ascii="宋体" w:hAnsi="宋体"/>
                <w:b/>
                <w:color w:val="000000"/>
                <w:szCs w:val="21"/>
              </w:rPr>
              <w:t>人才及专利：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2790" w:type="dxa"/>
            <w:gridSpan w:val="2"/>
            <w:vAlign w:val="center"/>
          </w:tcPr>
          <w:p>
            <w:pPr>
              <w:rPr>
                <w:rFonts w:ascii="宋体" w:hAnsi="宋体"/>
                <w:b/>
                <w:color w:val="000000"/>
                <w:szCs w:val="21"/>
              </w:rPr>
            </w:pPr>
          </w:p>
        </w:tc>
        <w:tc>
          <w:tcPr>
            <w:tcW w:w="1871" w:type="dxa"/>
            <w:vAlign w:val="center"/>
          </w:tcPr>
          <w:p>
            <w:pPr>
              <w:ind w:firstLine="420" w:firstLineChars="200"/>
              <w:jc w:val="center"/>
              <w:rPr>
                <w:rFonts w:ascii="宋体" w:hAnsi="宋体"/>
                <w:b/>
                <w:color w:val="000000"/>
                <w:szCs w:val="21"/>
              </w:rPr>
            </w:pPr>
            <w:r>
              <w:rPr>
                <w:rFonts w:hint="eastAsia" w:ascii="宋体" w:hAnsi="宋体"/>
                <w:color w:val="000000"/>
                <w:szCs w:val="21"/>
              </w:rPr>
              <w:t>2018年</w:t>
            </w:r>
          </w:p>
        </w:tc>
        <w:tc>
          <w:tcPr>
            <w:tcW w:w="2040" w:type="dxa"/>
            <w:vAlign w:val="center"/>
          </w:tcPr>
          <w:p>
            <w:pPr>
              <w:jc w:val="center"/>
              <w:rPr>
                <w:rFonts w:ascii="宋体" w:hAnsi="宋体"/>
                <w:b/>
                <w:color w:val="000000"/>
                <w:szCs w:val="21"/>
              </w:rPr>
            </w:pPr>
            <w:r>
              <w:rPr>
                <w:rFonts w:hint="eastAsia" w:ascii="宋体" w:hAnsi="宋体"/>
                <w:color w:val="000000"/>
                <w:szCs w:val="21"/>
              </w:rPr>
              <w:t>2017年</w:t>
            </w:r>
          </w:p>
        </w:tc>
        <w:tc>
          <w:tcPr>
            <w:tcW w:w="2245" w:type="dxa"/>
            <w:gridSpan w:val="2"/>
            <w:vAlign w:val="center"/>
          </w:tcPr>
          <w:p>
            <w:pPr>
              <w:jc w:val="center"/>
              <w:rPr>
                <w:rFonts w:ascii="宋体" w:hAnsi="宋体"/>
                <w:b/>
                <w:color w:val="000000"/>
                <w:szCs w:val="21"/>
              </w:rPr>
            </w:pPr>
            <w:r>
              <w:rPr>
                <w:rFonts w:hint="eastAsia" w:ascii="宋体" w:hAnsi="宋体"/>
                <w:color w:val="000000"/>
                <w:szCs w:val="21"/>
              </w:rPr>
              <w:t>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gridSpan w:val="2"/>
            <w:vAlign w:val="center"/>
          </w:tcPr>
          <w:p>
            <w:pPr>
              <w:rPr>
                <w:rFonts w:ascii="宋体" w:hAnsi="宋体"/>
                <w:color w:val="000000"/>
                <w:szCs w:val="21"/>
              </w:rPr>
            </w:pPr>
            <w:r>
              <w:rPr>
                <w:rFonts w:hint="eastAsia" w:ascii="宋体" w:hAnsi="宋体"/>
                <w:color w:val="000000"/>
                <w:szCs w:val="21"/>
              </w:rPr>
              <w:t>科研人员数（人）</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gridSpan w:val="2"/>
            <w:vAlign w:val="center"/>
          </w:tcPr>
          <w:p>
            <w:pPr>
              <w:rPr>
                <w:rFonts w:ascii="宋体" w:hAnsi="宋体"/>
                <w:color w:val="000000"/>
                <w:szCs w:val="21"/>
              </w:rPr>
            </w:pPr>
            <w:r>
              <w:rPr>
                <w:rFonts w:hint="eastAsia" w:ascii="宋体" w:hAnsi="宋体"/>
                <w:color w:val="000000"/>
                <w:szCs w:val="21"/>
              </w:rPr>
              <w:t xml:space="preserve">    其中：院士</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gridSpan w:val="2"/>
            <w:vAlign w:val="center"/>
          </w:tcPr>
          <w:p>
            <w:pPr>
              <w:rPr>
                <w:rFonts w:ascii="宋体" w:hAnsi="宋体"/>
                <w:color w:val="000000"/>
                <w:szCs w:val="21"/>
              </w:rPr>
            </w:pPr>
            <w:r>
              <w:rPr>
                <w:rFonts w:hint="eastAsia" w:ascii="宋体" w:hAnsi="宋体"/>
                <w:color w:val="000000"/>
                <w:szCs w:val="21"/>
              </w:rPr>
              <w:t xml:space="preserve">          千人计划</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gridSpan w:val="2"/>
            <w:vAlign w:val="center"/>
          </w:tcPr>
          <w:p>
            <w:pPr>
              <w:rPr>
                <w:rFonts w:ascii="宋体" w:hAnsi="宋体"/>
                <w:color w:val="000000"/>
                <w:szCs w:val="21"/>
              </w:rPr>
            </w:pPr>
            <w:r>
              <w:rPr>
                <w:rFonts w:hint="eastAsia" w:ascii="宋体" w:hAnsi="宋体"/>
                <w:color w:val="000000"/>
                <w:szCs w:val="21"/>
              </w:rPr>
              <w:t xml:space="preserve">          万人计划</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gridSpan w:val="2"/>
            <w:vAlign w:val="center"/>
          </w:tcPr>
          <w:p>
            <w:pPr>
              <w:rPr>
                <w:rFonts w:ascii="宋体" w:hAnsi="宋体"/>
                <w:color w:val="000000"/>
                <w:szCs w:val="21"/>
              </w:rPr>
            </w:pPr>
            <w:r>
              <w:rPr>
                <w:rFonts w:hint="eastAsia" w:ascii="宋体" w:hAnsi="宋体"/>
                <w:color w:val="000000"/>
                <w:szCs w:val="21"/>
              </w:rPr>
              <w:t xml:space="preserve">          珠江人才计划</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gridSpan w:val="2"/>
            <w:vAlign w:val="center"/>
          </w:tcPr>
          <w:p>
            <w:pPr>
              <w:rPr>
                <w:rFonts w:ascii="宋体" w:hAnsi="宋体"/>
                <w:color w:val="000000"/>
                <w:szCs w:val="21"/>
              </w:rPr>
            </w:pPr>
            <w:r>
              <w:rPr>
                <w:rFonts w:hint="eastAsia" w:ascii="宋体" w:hAnsi="宋体"/>
                <w:color w:val="000000"/>
                <w:szCs w:val="21"/>
              </w:rPr>
              <w:t xml:space="preserve">          孔雀计划</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gridSpan w:val="2"/>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gridSpan w:val="2"/>
            <w:vAlign w:val="center"/>
          </w:tcPr>
          <w:p>
            <w:pPr>
              <w:rPr>
                <w:rFonts w:ascii="宋体" w:hAnsi="宋体"/>
                <w:color w:val="000000"/>
                <w:szCs w:val="21"/>
              </w:rPr>
            </w:pPr>
            <w:r>
              <w:rPr>
                <w:rFonts w:hint="eastAsia" w:ascii="宋体" w:hAnsi="宋体"/>
                <w:color w:val="000000"/>
                <w:szCs w:val="21"/>
              </w:rPr>
              <w:t xml:space="preserve">          副高及以上</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gridSpan w:val="2"/>
            <w:vAlign w:val="center"/>
          </w:tcPr>
          <w:p>
            <w:pPr>
              <w:rPr>
                <w:rFonts w:ascii="宋体" w:hAnsi="宋体"/>
                <w:color w:val="000000"/>
                <w:szCs w:val="21"/>
              </w:rPr>
            </w:pPr>
          </w:p>
        </w:tc>
      </w:tr>
    </w:tbl>
    <w:p>
      <w:pPr>
        <w:rPr>
          <w:rFonts w:ascii="宋体" w:hAnsi="宋体"/>
          <w:color w:val="000000"/>
          <w:szCs w:val="21"/>
        </w:rPr>
        <w:sectPr>
          <w:pgSz w:w="11906" w:h="16838"/>
          <w:pgMar w:top="1440" w:right="1588" w:bottom="1440" w:left="1588" w:header="851" w:footer="992" w:gutter="0"/>
          <w:cols w:space="720" w:num="1"/>
          <w:docGrid w:type="lines" w:linePitch="312" w:charSpace="0"/>
        </w:sectPr>
      </w:pPr>
    </w:p>
    <w:tbl>
      <w:tblPr>
        <w:tblStyle w:val="6"/>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vAlign w:val="center"/>
          </w:tcPr>
          <w:p>
            <w:pPr>
              <w:rPr>
                <w:rFonts w:ascii="宋体" w:hAnsi="宋体"/>
                <w:color w:val="000000"/>
                <w:szCs w:val="21"/>
              </w:rPr>
            </w:pPr>
            <w:r>
              <w:rPr>
                <w:rFonts w:hint="eastAsia" w:ascii="宋体" w:hAnsi="宋体"/>
                <w:color w:val="000000"/>
                <w:szCs w:val="21"/>
              </w:rPr>
              <w:t xml:space="preserve">          博士</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790" w:type="dxa"/>
            <w:vAlign w:val="center"/>
          </w:tcPr>
          <w:p>
            <w:pPr>
              <w:rPr>
                <w:rFonts w:ascii="宋体" w:hAnsi="宋体"/>
                <w:color w:val="000000"/>
                <w:szCs w:val="21"/>
              </w:rPr>
            </w:pPr>
            <w:r>
              <w:rPr>
                <w:rFonts w:hint="eastAsia" w:ascii="宋体" w:hAnsi="宋体"/>
                <w:color w:val="000000"/>
                <w:szCs w:val="21"/>
              </w:rPr>
              <w:t xml:space="preserve">          硕士</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790" w:type="dxa"/>
            <w:vAlign w:val="center"/>
          </w:tcPr>
          <w:p>
            <w:pPr>
              <w:rPr>
                <w:rFonts w:ascii="宋体" w:hAnsi="宋体"/>
                <w:color w:val="000000"/>
                <w:szCs w:val="21"/>
              </w:rPr>
            </w:pPr>
            <w:r>
              <w:rPr>
                <w:rFonts w:hint="eastAsia" w:ascii="宋体" w:hAnsi="宋体"/>
                <w:color w:val="000000"/>
                <w:szCs w:val="21"/>
              </w:rPr>
              <w:t>累计拥有软件著作权数</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790" w:type="dxa"/>
            <w:vAlign w:val="center"/>
          </w:tcPr>
          <w:p>
            <w:pPr>
              <w:rPr>
                <w:rFonts w:ascii="宋体" w:hAnsi="宋体"/>
                <w:color w:val="000000"/>
                <w:szCs w:val="21"/>
              </w:rPr>
            </w:pPr>
            <w:r>
              <w:rPr>
                <w:rFonts w:hint="eastAsia" w:ascii="宋体" w:hAnsi="宋体"/>
                <w:color w:val="000000"/>
                <w:szCs w:val="21"/>
              </w:rPr>
              <w:t>拥有专利数</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790" w:type="dxa"/>
            <w:vAlign w:val="center"/>
          </w:tcPr>
          <w:p>
            <w:pPr>
              <w:rPr>
                <w:rFonts w:ascii="宋体" w:hAnsi="宋体"/>
                <w:color w:val="000000"/>
                <w:szCs w:val="21"/>
              </w:rPr>
            </w:pPr>
            <w:r>
              <w:rPr>
                <w:rFonts w:hint="eastAsia" w:ascii="宋体" w:hAnsi="宋体"/>
                <w:color w:val="000000"/>
                <w:szCs w:val="21"/>
              </w:rPr>
              <w:t xml:space="preserve">    其中：发明专利数</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790" w:type="dxa"/>
            <w:vAlign w:val="center"/>
          </w:tcPr>
          <w:p>
            <w:pPr>
              <w:ind w:firstLine="420" w:firstLineChars="200"/>
              <w:rPr>
                <w:rFonts w:ascii="宋体" w:hAnsi="宋体"/>
                <w:color w:val="000000"/>
                <w:szCs w:val="21"/>
              </w:rPr>
            </w:pPr>
            <w:r>
              <w:rPr>
                <w:rFonts w:hint="eastAsia" w:ascii="宋体" w:hAnsi="宋体"/>
                <w:color w:val="000000"/>
                <w:szCs w:val="21"/>
              </w:rPr>
              <w:t>其中：实用新型专利数</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790" w:type="dxa"/>
            <w:vAlign w:val="center"/>
          </w:tcPr>
          <w:p>
            <w:pPr>
              <w:rPr>
                <w:rFonts w:ascii="宋体" w:hAnsi="宋体"/>
                <w:color w:val="000000"/>
                <w:szCs w:val="21"/>
              </w:rPr>
            </w:pPr>
            <w:r>
              <w:rPr>
                <w:rFonts w:hint="eastAsia" w:ascii="宋体" w:hAnsi="宋体"/>
                <w:color w:val="000000"/>
                <w:szCs w:val="21"/>
              </w:rPr>
              <w:t xml:space="preserve">    其中：外观设计专利数</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790" w:type="dxa"/>
            <w:vAlign w:val="center"/>
          </w:tcPr>
          <w:p>
            <w:pPr>
              <w:ind w:left="1050" w:leftChars="200" w:hanging="630" w:hangingChars="300"/>
              <w:rPr>
                <w:rFonts w:ascii="宋体" w:hAnsi="宋体"/>
                <w:color w:val="000000"/>
                <w:szCs w:val="21"/>
              </w:rPr>
            </w:pPr>
            <w:r>
              <w:rPr>
                <w:rFonts w:hint="eastAsia" w:ascii="宋体" w:hAnsi="宋体"/>
                <w:color w:val="000000"/>
                <w:szCs w:val="21"/>
              </w:rPr>
              <w:t>其中：</w:t>
            </w:r>
            <w:r>
              <w:rPr>
                <w:rFonts w:hint="eastAsia"/>
                <w:color w:val="000000"/>
              </w:rPr>
              <w:t>PCT国际专利申请量</w:t>
            </w:r>
          </w:p>
        </w:tc>
        <w:tc>
          <w:tcPr>
            <w:tcW w:w="1871" w:type="dxa"/>
            <w:vAlign w:val="center"/>
          </w:tcPr>
          <w:p>
            <w:pPr>
              <w:rPr>
                <w:rFonts w:ascii="宋体" w:hAnsi="宋体"/>
                <w:color w:val="000000"/>
                <w:szCs w:val="21"/>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bl>
    <w:p>
      <w:pPr>
        <w:rPr>
          <w:rFonts w:ascii="黑体" w:eastAsia="黑体"/>
          <w:b/>
          <w:color w:val="000000"/>
          <w:sz w:val="28"/>
          <w:szCs w:val="28"/>
        </w:rPr>
      </w:pPr>
    </w:p>
    <w:p>
      <w:pPr>
        <w:rPr>
          <w:color w:val="000000"/>
        </w:rPr>
      </w:pPr>
      <w:r>
        <w:rPr>
          <w:rFonts w:hint="eastAsia" w:ascii="黑体" w:eastAsia="黑体"/>
          <w:b/>
          <w:color w:val="000000"/>
          <w:sz w:val="28"/>
          <w:szCs w:val="28"/>
        </w:rPr>
        <w:t>四、单位科研资助情况</w:t>
      </w:r>
    </w:p>
    <w:tbl>
      <w:tblPr>
        <w:tblStyle w:val="6"/>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2"/>
        <w:gridCol w:w="1789"/>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72" w:type="dxa"/>
            <w:vAlign w:val="center"/>
          </w:tcPr>
          <w:p>
            <w:pPr>
              <w:jc w:val="center"/>
              <w:rPr>
                <w:rFonts w:ascii="宋体" w:hAnsi="宋体"/>
                <w:color w:val="000000"/>
                <w:szCs w:val="21"/>
              </w:rPr>
            </w:pPr>
            <w:r>
              <w:rPr>
                <w:rFonts w:hint="eastAsia" w:ascii="宋体" w:hAnsi="宋体"/>
                <w:color w:val="000000"/>
                <w:szCs w:val="21"/>
              </w:rPr>
              <w:t>项  目</w:t>
            </w:r>
          </w:p>
        </w:tc>
        <w:tc>
          <w:tcPr>
            <w:tcW w:w="6074" w:type="dxa"/>
            <w:gridSpan w:val="3"/>
            <w:vAlign w:val="center"/>
          </w:tcPr>
          <w:p>
            <w:pPr>
              <w:jc w:val="center"/>
              <w:rPr>
                <w:rFonts w:ascii="宋体" w:hAnsi="宋体"/>
                <w:color w:val="000000"/>
                <w:szCs w:val="21"/>
              </w:rPr>
            </w:pPr>
            <w:r>
              <w:rPr>
                <w:rFonts w:hint="eastAsia" w:ascii="宋体" w:hAnsi="宋体"/>
                <w:color w:val="000000"/>
                <w:szCs w:val="21"/>
              </w:rPr>
              <w:t>累   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2872" w:type="dxa"/>
            <w:vAlign w:val="center"/>
          </w:tcPr>
          <w:p>
            <w:pPr>
              <w:rPr>
                <w:rFonts w:ascii="宋体" w:hAnsi="宋体"/>
                <w:color w:val="000000"/>
                <w:szCs w:val="21"/>
              </w:rPr>
            </w:pPr>
            <w:r>
              <w:rPr>
                <w:rFonts w:hint="eastAsia" w:ascii="宋体" w:hAnsi="宋体"/>
                <w:color w:val="000000"/>
                <w:szCs w:val="21"/>
              </w:rPr>
              <w:t>国家项目数量</w:t>
            </w:r>
          </w:p>
        </w:tc>
        <w:tc>
          <w:tcPr>
            <w:tcW w:w="6074" w:type="dxa"/>
            <w:gridSpan w:val="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2872" w:type="dxa"/>
            <w:vAlign w:val="center"/>
          </w:tcPr>
          <w:p>
            <w:pPr>
              <w:rPr>
                <w:rFonts w:ascii="宋体" w:hAnsi="宋体"/>
                <w:color w:val="000000"/>
                <w:szCs w:val="21"/>
              </w:rPr>
            </w:pPr>
            <w:r>
              <w:rPr>
                <w:rFonts w:hint="eastAsia" w:ascii="宋体" w:hAnsi="宋体"/>
                <w:color w:val="000000"/>
                <w:szCs w:val="21"/>
              </w:rPr>
              <w:t>国家资助额（万元）</w:t>
            </w:r>
          </w:p>
        </w:tc>
        <w:tc>
          <w:tcPr>
            <w:tcW w:w="6074" w:type="dxa"/>
            <w:gridSpan w:val="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872" w:type="dxa"/>
            <w:vAlign w:val="center"/>
          </w:tcPr>
          <w:p>
            <w:pPr>
              <w:rPr>
                <w:rFonts w:ascii="宋体" w:hAnsi="宋体"/>
                <w:color w:val="000000"/>
                <w:szCs w:val="21"/>
              </w:rPr>
            </w:pPr>
            <w:r>
              <w:rPr>
                <w:rFonts w:hint="eastAsia" w:ascii="宋体" w:hAnsi="宋体"/>
                <w:color w:val="000000"/>
                <w:szCs w:val="21"/>
              </w:rPr>
              <w:t>省级项目数量</w:t>
            </w:r>
          </w:p>
        </w:tc>
        <w:tc>
          <w:tcPr>
            <w:tcW w:w="6074" w:type="dxa"/>
            <w:gridSpan w:val="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872" w:type="dxa"/>
            <w:vAlign w:val="center"/>
          </w:tcPr>
          <w:p>
            <w:pPr>
              <w:rPr>
                <w:rFonts w:ascii="宋体" w:hAnsi="宋体"/>
                <w:color w:val="000000"/>
                <w:szCs w:val="21"/>
              </w:rPr>
            </w:pPr>
            <w:r>
              <w:rPr>
                <w:rFonts w:hint="eastAsia" w:ascii="宋体" w:hAnsi="宋体"/>
                <w:color w:val="000000"/>
                <w:szCs w:val="21"/>
              </w:rPr>
              <w:t>省级资助金额（万元）</w:t>
            </w:r>
          </w:p>
        </w:tc>
        <w:tc>
          <w:tcPr>
            <w:tcW w:w="6074" w:type="dxa"/>
            <w:gridSpan w:val="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2" w:type="dxa"/>
            <w:vAlign w:val="center"/>
          </w:tcPr>
          <w:p>
            <w:pPr>
              <w:rPr>
                <w:rFonts w:ascii="宋体" w:hAnsi="宋体"/>
                <w:color w:val="000000"/>
                <w:szCs w:val="21"/>
              </w:rPr>
            </w:pPr>
            <w:r>
              <w:rPr>
                <w:rFonts w:hint="eastAsia" w:ascii="宋体" w:hAnsi="宋体"/>
                <w:color w:val="000000"/>
                <w:szCs w:val="21"/>
              </w:rPr>
              <w:t>市级项目数量</w:t>
            </w:r>
          </w:p>
        </w:tc>
        <w:tc>
          <w:tcPr>
            <w:tcW w:w="6074" w:type="dxa"/>
            <w:gridSpan w:val="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2872" w:type="dxa"/>
            <w:vAlign w:val="center"/>
          </w:tcPr>
          <w:p>
            <w:pPr>
              <w:rPr>
                <w:rFonts w:ascii="宋体" w:hAnsi="宋体"/>
                <w:color w:val="000000"/>
                <w:szCs w:val="21"/>
              </w:rPr>
            </w:pPr>
            <w:r>
              <w:rPr>
                <w:rFonts w:hint="eastAsia" w:ascii="宋体" w:hAnsi="宋体"/>
                <w:color w:val="000000"/>
                <w:szCs w:val="21"/>
              </w:rPr>
              <w:t>市级资助金额（万元）</w:t>
            </w:r>
          </w:p>
        </w:tc>
        <w:tc>
          <w:tcPr>
            <w:tcW w:w="6074" w:type="dxa"/>
            <w:gridSpan w:val="3"/>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trPr>
        <w:tc>
          <w:tcPr>
            <w:tcW w:w="8946" w:type="dxa"/>
            <w:gridSpan w:val="4"/>
            <w:vAlign w:val="center"/>
          </w:tcPr>
          <w:p>
            <w:pPr>
              <w:jc w:val="center"/>
              <w:rPr>
                <w:rFonts w:ascii="宋体" w:hAnsi="宋体"/>
                <w:color w:val="000000"/>
                <w:szCs w:val="21"/>
              </w:rPr>
            </w:pPr>
            <w:r>
              <w:rPr>
                <w:rFonts w:hint="eastAsia" w:ascii="宋体" w:hAnsi="宋体"/>
                <w:color w:val="000000"/>
                <w:szCs w:val="21"/>
              </w:rPr>
              <w:t>2018年、2017年、2016年获市政府资助概况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72" w:type="dxa"/>
            <w:vAlign w:val="center"/>
          </w:tcPr>
          <w:p>
            <w:pPr>
              <w:jc w:val="center"/>
              <w:rPr>
                <w:rFonts w:ascii="宋体" w:hAnsi="宋体"/>
                <w:color w:val="000000"/>
                <w:szCs w:val="21"/>
              </w:rPr>
            </w:pPr>
            <w:r>
              <w:rPr>
                <w:rFonts w:hint="eastAsia" w:ascii="宋体" w:hAnsi="宋体"/>
                <w:color w:val="000000"/>
                <w:szCs w:val="21"/>
              </w:rPr>
              <w:t>项目名称</w:t>
            </w:r>
          </w:p>
        </w:tc>
        <w:tc>
          <w:tcPr>
            <w:tcW w:w="1789" w:type="dxa"/>
            <w:vAlign w:val="center"/>
          </w:tcPr>
          <w:p>
            <w:pPr>
              <w:jc w:val="center"/>
              <w:rPr>
                <w:color w:val="000000"/>
              </w:rPr>
            </w:pPr>
            <w:r>
              <w:rPr>
                <w:rFonts w:hint="eastAsia" w:ascii="宋体" w:hAnsi="宋体"/>
                <w:color w:val="000000"/>
                <w:szCs w:val="21"/>
              </w:rPr>
              <w:t>资助部门</w:t>
            </w:r>
          </w:p>
        </w:tc>
        <w:tc>
          <w:tcPr>
            <w:tcW w:w="2040" w:type="dxa"/>
            <w:vAlign w:val="center"/>
          </w:tcPr>
          <w:p>
            <w:pPr>
              <w:jc w:val="center"/>
              <w:rPr>
                <w:rFonts w:ascii="宋体" w:hAnsi="宋体"/>
                <w:color w:val="000000"/>
                <w:szCs w:val="21"/>
              </w:rPr>
            </w:pPr>
            <w:r>
              <w:rPr>
                <w:rFonts w:hint="eastAsia" w:ascii="宋体" w:hAnsi="宋体"/>
                <w:color w:val="000000"/>
                <w:szCs w:val="21"/>
              </w:rPr>
              <w:t>资助金额</w:t>
            </w:r>
          </w:p>
        </w:tc>
        <w:tc>
          <w:tcPr>
            <w:tcW w:w="2245" w:type="dxa"/>
            <w:vAlign w:val="center"/>
          </w:tcPr>
          <w:p>
            <w:pPr>
              <w:jc w:val="center"/>
              <w:rPr>
                <w:rFonts w:ascii="宋体" w:hAnsi="宋体"/>
                <w:color w:val="000000"/>
                <w:szCs w:val="21"/>
              </w:rPr>
            </w:pPr>
            <w:r>
              <w:rPr>
                <w:rFonts w:hint="eastAsia" w:ascii="宋体" w:hAnsi="宋体"/>
                <w:color w:val="000000"/>
                <w:szCs w:val="21"/>
              </w:rPr>
              <w:t>资助时间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72" w:type="dxa"/>
            <w:vAlign w:val="center"/>
          </w:tcPr>
          <w:p>
            <w:pPr>
              <w:rPr>
                <w:rFonts w:ascii="宋体" w:hAnsi="宋体"/>
                <w:color w:val="000000"/>
                <w:szCs w:val="21"/>
              </w:rPr>
            </w:pPr>
          </w:p>
        </w:tc>
        <w:tc>
          <w:tcPr>
            <w:tcW w:w="1789" w:type="dxa"/>
            <w:vAlign w:val="center"/>
          </w:tcPr>
          <w:p>
            <w:pPr>
              <w:rPr>
                <w:color w:val="000000"/>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72" w:type="dxa"/>
            <w:vAlign w:val="center"/>
          </w:tcPr>
          <w:p>
            <w:pPr>
              <w:rPr>
                <w:rFonts w:ascii="宋体" w:hAnsi="宋体"/>
                <w:color w:val="000000"/>
                <w:szCs w:val="21"/>
              </w:rPr>
            </w:pPr>
          </w:p>
        </w:tc>
        <w:tc>
          <w:tcPr>
            <w:tcW w:w="1789" w:type="dxa"/>
            <w:vAlign w:val="center"/>
          </w:tcPr>
          <w:p>
            <w:pPr>
              <w:rPr>
                <w:color w:val="000000"/>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72" w:type="dxa"/>
            <w:vAlign w:val="center"/>
          </w:tcPr>
          <w:p>
            <w:pPr>
              <w:rPr>
                <w:rFonts w:ascii="宋体" w:hAnsi="宋体"/>
                <w:color w:val="000000"/>
                <w:szCs w:val="21"/>
              </w:rPr>
            </w:pPr>
          </w:p>
        </w:tc>
        <w:tc>
          <w:tcPr>
            <w:tcW w:w="1789" w:type="dxa"/>
            <w:vAlign w:val="center"/>
          </w:tcPr>
          <w:p>
            <w:pPr>
              <w:rPr>
                <w:color w:val="000000"/>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72" w:type="dxa"/>
            <w:vAlign w:val="center"/>
          </w:tcPr>
          <w:p>
            <w:pPr>
              <w:rPr>
                <w:rFonts w:ascii="宋体" w:hAnsi="宋体"/>
                <w:color w:val="000000"/>
                <w:szCs w:val="21"/>
              </w:rPr>
            </w:pPr>
          </w:p>
        </w:tc>
        <w:tc>
          <w:tcPr>
            <w:tcW w:w="1789" w:type="dxa"/>
            <w:vAlign w:val="center"/>
          </w:tcPr>
          <w:p>
            <w:pPr>
              <w:rPr>
                <w:color w:val="000000"/>
              </w:rPr>
            </w:pPr>
          </w:p>
        </w:tc>
        <w:tc>
          <w:tcPr>
            <w:tcW w:w="2040" w:type="dxa"/>
            <w:vAlign w:val="center"/>
          </w:tcPr>
          <w:p>
            <w:pPr>
              <w:rPr>
                <w:rFonts w:ascii="宋体" w:hAnsi="宋体"/>
                <w:color w:val="000000"/>
                <w:szCs w:val="21"/>
              </w:rPr>
            </w:pPr>
          </w:p>
        </w:tc>
        <w:tc>
          <w:tcPr>
            <w:tcW w:w="2245" w:type="dxa"/>
            <w:vAlign w:val="center"/>
          </w:tcPr>
          <w:p>
            <w:pPr>
              <w:rPr>
                <w:rFonts w:ascii="宋体" w:hAnsi="宋体"/>
                <w:color w:val="000000"/>
                <w:szCs w:val="21"/>
              </w:rPr>
            </w:pPr>
          </w:p>
        </w:tc>
      </w:tr>
    </w:tbl>
    <w:p>
      <w:pPr>
        <w:rPr>
          <w:color w:val="000000"/>
        </w:rPr>
      </w:pPr>
    </w:p>
    <w:p>
      <w:pPr>
        <w:rPr>
          <w:color w:val="000000"/>
        </w:rPr>
      </w:pPr>
    </w:p>
    <w:p>
      <w:pPr>
        <w:rPr>
          <w:rFonts w:ascii="黑体" w:eastAsia="黑体"/>
          <w:b/>
          <w:color w:val="000000"/>
          <w:sz w:val="28"/>
          <w:szCs w:val="28"/>
        </w:rPr>
      </w:pPr>
      <w:r>
        <w:rPr>
          <w:rFonts w:hint="eastAsia" w:ascii="黑体" w:eastAsia="黑体"/>
          <w:b/>
          <w:color w:val="000000"/>
          <w:sz w:val="28"/>
          <w:szCs w:val="28"/>
        </w:rPr>
        <w:t>附表B10：高新技术产业化项目资助项目情况</w:t>
      </w:r>
    </w:p>
    <w:tbl>
      <w:tblPr>
        <w:tblStyle w:val="6"/>
        <w:tblW w:w="10620"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3"/>
        <w:gridCol w:w="3450"/>
        <w:gridCol w:w="2970"/>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620" w:type="dxa"/>
            <w:gridSpan w:val="4"/>
            <w:vAlign w:val="center"/>
          </w:tcPr>
          <w:p>
            <w:pPr>
              <w:jc w:val="center"/>
              <w:rPr>
                <w:rFonts w:ascii="宋体" w:hAnsi="宋体"/>
                <w:color w:val="000000"/>
                <w:szCs w:val="21"/>
              </w:rPr>
            </w:pPr>
            <w:r>
              <w:rPr>
                <w:rFonts w:hint="eastAsia" w:ascii="宋体" w:hAnsi="宋体"/>
                <w:color w:val="000000"/>
                <w:szCs w:val="21"/>
              </w:rPr>
              <w:t>申请资助金额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0" w:type="dxa"/>
            <w:gridSpan w:val="4"/>
            <w:vAlign w:val="center"/>
          </w:tcPr>
          <w:p>
            <w:pPr>
              <w:jc w:val="center"/>
              <w:rPr>
                <w:rFonts w:ascii="宋体" w:hAnsi="宋体"/>
                <w:color w:val="000000"/>
                <w:szCs w:val="21"/>
              </w:rPr>
            </w:pPr>
          </w:p>
          <w:p>
            <w:pPr>
              <w:jc w:val="center"/>
              <w:rPr>
                <w:rFonts w:ascii="宋体" w:hAnsi="宋体"/>
                <w:color w:val="000000"/>
                <w:szCs w:val="21"/>
              </w:rPr>
            </w:pPr>
            <w:r>
              <w:rPr>
                <w:rFonts w:hint="eastAsia" w:ascii="宋体" w:hAnsi="宋体"/>
                <w:color w:val="000000"/>
                <w:szCs w:val="21"/>
              </w:rPr>
              <w:t>人民币</w:t>
            </w:r>
            <w:r>
              <w:rPr>
                <w:rFonts w:hint="eastAsia" w:ascii="宋体" w:hAnsi="宋体"/>
                <w:color w:val="000000"/>
                <w:szCs w:val="21"/>
                <w:u w:val="single"/>
              </w:rPr>
              <w:t xml:space="preserve">     </w:t>
            </w:r>
            <w:r>
              <w:rPr>
                <w:rFonts w:hint="eastAsia" w:ascii="宋体" w:hAnsi="宋体"/>
                <w:color w:val="000000"/>
                <w:szCs w:val="21"/>
              </w:rPr>
              <w:t>仟</w:t>
            </w:r>
            <w:r>
              <w:rPr>
                <w:rFonts w:hint="eastAsia" w:ascii="宋体" w:hAnsi="宋体"/>
                <w:color w:val="000000"/>
                <w:szCs w:val="21"/>
                <w:u w:val="single"/>
              </w:rPr>
              <w:t xml:space="preserve">     </w:t>
            </w:r>
            <w:r>
              <w:rPr>
                <w:rFonts w:hint="eastAsia" w:ascii="宋体" w:hAnsi="宋体"/>
                <w:color w:val="000000"/>
                <w:szCs w:val="21"/>
              </w:rPr>
              <w:t>佰</w:t>
            </w:r>
            <w:r>
              <w:rPr>
                <w:rFonts w:hint="eastAsia" w:ascii="宋体" w:hAnsi="宋体"/>
                <w:color w:val="000000"/>
                <w:szCs w:val="21"/>
                <w:u w:val="single"/>
              </w:rPr>
              <w:t xml:space="preserve">     </w:t>
            </w:r>
            <w:r>
              <w:rPr>
                <w:rFonts w:hint="eastAsia" w:ascii="宋体" w:hAnsi="宋体"/>
                <w:color w:val="000000"/>
                <w:szCs w:val="21"/>
              </w:rPr>
              <w:t>拾</w:t>
            </w:r>
            <w:r>
              <w:rPr>
                <w:rFonts w:hint="eastAsia" w:ascii="宋体" w:hAnsi="宋体"/>
                <w:color w:val="000000"/>
                <w:szCs w:val="21"/>
                <w:u w:val="single"/>
              </w:rPr>
              <w:t xml:space="preserve">     </w:t>
            </w:r>
            <w:r>
              <w:rPr>
                <w:rFonts w:hint="eastAsia" w:ascii="宋体" w:hAnsi="宋体"/>
                <w:color w:val="000000"/>
                <w:szCs w:val="21"/>
              </w:rPr>
              <w:t>万</w:t>
            </w:r>
            <w:r>
              <w:rPr>
                <w:rFonts w:hint="eastAsia" w:ascii="宋体" w:hAnsi="宋体"/>
                <w:color w:val="000000"/>
                <w:szCs w:val="21"/>
                <w:u w:val="single"/>
              </w:rPr>
              <w:t xml:space="preserve">     </w:t>
            </w:r>
            <w:r>
              <w:rPr>
                <w:rFonts w:hint="eastAsia" w:ascii="宋体" w:hAnsi="宋体"/>
                <w:color w:val="000000"/>
                <w:szCs w:val="21"/>
              </w:rPr>
              <w:t>仟</w:t>
            </w:r>
            <w:r>
              <w:rPr>
                <w:rFonts w:hint="eastAsia" w:ascii="宋体" w:hAnsi="宋体"/>
                <w:color w:val="000000"/>
                <w:szCs w:val="21"/>
                <w:u w:val="single"/>
              </w:rPr>
              <w:t xml:space="preserve">     </w:t>
            </w:r>
            <w:r>
              <w:rPr>
                <w:rFonts w:hint="eastAsia" w:ascii="宋体" w:hAnsi="宋体"/>
                <w:color w:val="000000"/>
                <w:szCs w:val="21"/>
              </w:rPr>
              <w:t>佰</w:t>
            </w:r>
            <w:r>
              <w:rPr>
                <w:rFonts w:hint="eastAsia" w:ascii="宋体" w:hAnsi="宋体"/>
                <w:color w:val="000000"/>
                <w:szCs w:val="21"/>
                <w:u w:val="single"/>
              </w:rPr>
              <w:t xml:space="preserve">     </w:t>
            </w:r>
            <w:r>
              <w:rPr>
                <w:rFonts w:hint="eastAsia" w:ascii="宋体" w:hAnsi="宋体"/>
                <w:color w:val="000000"/>
                <w:szCs w:val="21"/>
              </w:rPr>
              <w:t>拾</w:t>
            </w:r>
            <w:r>
              <w:rPr>
                <w:rFonts w:hint="eastAsia" w:ascii="宋体" w:hAnsi="宋体"/>
                <w:color w:val="000000"/>
                <w:szCs w:val="21"/>
                <w:u w:val="single"/>
              </w:rPr>
              <w:t xml:space="preserve">     </w:t>
            </w:r>
            <w:r>
              <w:rPr>
                <w:rFonts w:hint="eastAsia" w:ascii="宋体" w:hAnsi="宋体"/>
                <w:color w:val="000000"/>
                <w:szCs w:val="21"/>
              </w:rPr>
              <w:t>元（小写：</w:t>
            </w:r>
            <w:ins w:id="0" w:author="恒" w:date="2019-04-01T16:00:09Z">
              <w:r>
                <w:rPr>
                  <w:rFonts w:hint="eastAsia" w:ascii="宋体" w:hAnsi="宋体"/>
                  <w:color w:val="000000"/>
                  <w:szCs w:val="21"/>
                </w:rPr>
                <w:t>¥</w:t>
              </w:r>
            </w:ins>
            <w:del w:id="1" w:author="恒" w:date="2019-04-01T16:00:09Z">
              <w:r>
                <w:rPr>
                  <w:rFonts w:hint="eastAsia" w:ascii="宋体" w:hAnsi="宋体"/>
                  <w:color w:val="000000"/>
                  <w:szCs w:val="21"/>
                </w:rPr>
                <w:delText>￥</w:delText>
              </w:r>
            </w:del>
            <w:r>
              <w:rPr>
                <w:rFonts w:hint="eastAsia" w:ascii="宋体" w:hAnsi="宋体"/>
                <w:color w:val="000000"/>
                <w:szCs w:val="21"/>
                <w:u w:val="single"/>
              </w:rPr>
              <w:t xml:space="preserve">             </w:t>
            </w:r>
            <w:r>
              <w:rPr>
                <w:rFonts w:hint="eastAsia" w:ascii="宋体" w:hAnsi="宋体"/>
                <w:color w:val="000000"/>
                <w:szCs w:val="21"/>
              </w:rPr>
              <w:t>）</w:t>
            </w:r>
          </w:p>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43" w:type="dxa"/>
            <w:vAlign w:val="center"/>
          </w:tcPr>
          <w:p>
            <w:pPr>
              <w:jc w:val="center"/>
              <w:rPr>
                <w:rFonts w:ascii="宋体" w:hAnsi="宋体"/>
                <w:color w:val="000000"/>
                <w:szCs w:val="21"/>
              </w:rPr>
            </w:pPr>
            <w:r>
              <w:rPr>
                <w:rFonts w:hint="eastAsia" w:ascii="宋体" w:hAnsi="宋体"/>
                <w:color w:val="000000"/>
                <w:szCs w:val="21"/>
              </w:rPr>
              <w:t>企业名称</w:t>
            </w:r>
          </w:p>
        </w:tc>
        <w:tc>
          <w:tcPr>
            <w:tcW w:w="3450" w:type="dxa"/>
            <w:vAlign w:val="center"/>
          </w:tcPr>
          <w:p>
            <w:pPr>
              <w:jc w:val="center"/>
              <w:rPr>
                <w:rFonts w:ascii="宋体" w:hAnsi="宋体"/>
                <w:color w:val="000000"/>
                <w:szCs w:val="21"/>
              </w:rPr>
            </w:pPr>
          </w:p>
        </w:tc>
        <w:tc>
          <w:tcPr>
            <w:tcW w:w="2970" w:type="dxa"/>
            <w:vAlign w:val="center"/>
          </w:tcPr>
          <w:p>
            <w:pPr>
              <w:jc w:val="center"/>
              <w:rPr>
                <w:rFonts w:ascii="宋体" w:hAnsi="宋体"/>
                <w:color w:val="000000"/>
                <w:szCs w:val="21"/>
              </w:rPr>
            </w:pPr>
            <w:r>
              <w:rPr>
                <w:rFonts w:hint="eastAsia" w:ascii="宋体" w:hAnsi="宋体"/>
                <w:color w:val="000000"/>
                <w:szCs w:val="21"/>
              </w:rPr>
              <w:t>注册地</w:t>
            </w:r>
          </w:p>
        </w:tc>
        <w:tc>
          <w:tcPr>
            <w:tcW w:w="1757" w:type="dxa"/>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43" w:type="dxa"/>
            <w:vAlign w:val="center"/>
          </w:tcPr>
          <w:p>
            <w:pPr>
              <w:jc w:val="center"/>
              <w:rPr>
                <w:rFonts w:ascii="宋体" w:hAnsi="宋体"/>
                <w:color w:val="000000"/>
                <w:szCs w:val="21"/>
              </w:rPr>
            </w:pPr>
            <w:r>
              <w:rPr>
                <w:rFonts w:hint="eastAsia" w:ascii="宋体" w:hAnsi="宋体"/>
                <w:color w:val="000000"/>
                <w:szCs w:val="21"/>
              </w:rPr>
              <w:t>项目名称</w:t>
            </w:r>
          </w:p>
        </w:tc>
        <w:tc>
          <w:tcPr>
            <w:tcW w:w="3450" w:type="dxa"/>
            <w:vAlign w:val="center"/>
          </w:tcPr>
          <w:p>
            <w:pPr>
              <w:jc w:val="center"/>
              <w:rPr>
                <w:rFonts w:ascii="宋体" w:hAnsi="宋体"/>
                <w:color w:val="000000"/>
                <w:szCs w:val="21"/>
              </w:rPr>
            </w:pPr>
          </w:p>
        </w:tc>
        <w:tc>
          <w:tcPr>
            <w:tcW w:w="2970" w:type="dxa"/>
            <w:vAlign w:val="center"/>
          </w:tcPr>
          <w:p>
            <w:pPr>
              <w:jc w:val="center"/>
              <w:rPr>
                <w:rFonts w:ascii="宋体" w:hAnsi="宋体"/>
                <w:color w:val="000000"/>
                <w:szCs w:val="21"/>
              </w:rPr>
            </w:pPr>
            <w:r>
              <w:rPr>
                <w:rFonts w:hint="eastAsia" w:ascii="宋体" w:hAnsi="宋体"/>
                <w:color w:val="000000"/>
                <w:szCs w:val="21"/>
              </w:rPr>
              <w:t>2018年营业收入（万元）</w:t>
            </w:r>
          </w:p>
        </w:tc>
        <w:tc>
          <w:tcPr>
            <w:tcW w:w="1757" w:type="dxa"/>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43" w:type="dxa"/>
            <w:vAlign w:val="center"/>
          </w:tcPr>
          <w:p>
            <w:pPr>
              <w:jc w:val="center"/>
              <w:rPr>
                <w:rFonts w:ascii="宋体" w:hAnsi="宋体"/>
                <w:color w:val="000000"/>
                <w:szCs w:val="21"/>
              </w:rPr>
            </w:pPr>
            <w:r>
              <w:rPr>
                <w:rFonts w:hint="eastAsia" w:ascii="宋体" w:hAnsi="宋体"/>
                <w:color w:val="000000"/>
                <w:szCs w:val="21"/>
              </w:rPr>
              <w:t>项目产品销售之日起6个月内营业收入（万元）</w:t>
            </w:r>
          </w:p>
        </w:tc>
        <w:tc>
          <w:tcPr>
            <w:tcW w:w="3450" w:type="dxa"/>
            <w:vAlign w:val="center"/>
          </w:tcPr>
          <w:p>
            <w:pPr>
              <w:jc w:val="center"/>
              <w:rPr>
                <w:rFonts w:ascii="宋体" w:hAnsi="宋体"/>
                <w:color w:val="000000"/>
                <w:szCs w:val="21"/>
              </w:rPr>
            </w:pPr>
          </w:p>
        </w:tc>
        <w:tc>
          <w:tcPr>
            <w:tcW w:w="2970" w:type="dxa"/>
            <w:vAlign w:val="center"/>
          </w:tcPr>
          <w:p>
            <w:pPr>
              <w:jc w:val="center"/>
              <w:rPr>
                <w:rFonts w:hint="eastAsia" w:ascii="宋体" w:hAnsi="宋体" w:eastAsia="宋体"/>
                <w:color w:val="000000"/>
                <w:szCs w:val="21"/>
                <w:lang w:eastAsia="zh-CN"/>
              </w:rPr>
            </w:pPr>
            <w:del w:id="2" w:author="恒" w:date="2019-04-01T16:00:21Z">
              <w:r>
                <w:rPr>
                  <w:rFonts w:hint="default" w:ascii="宋体" w:hAnsi="宋体"/>
                  <w:color w:val="000000"/>
                  <w:szCs w:val="21"/>
                  <w:lang w:val="en-US"/>
                </w:rPr>
                <w:delText>所属重点领域</w:delText>
              </w:r>
            </w:del>
            <w:ins w:id="3" w:author="恒" w:date="2019-04-01T16:00:24Z">
              <w:r>
                <w:rPr>
                  <w:rFonts w:hint="eastAsia" w:ascii="宋体" w:hAnsi="宋体"/>
                  <w:color w:val="000000"/>
                  <w:szCs w:val="21"/>
                  <w:lang w:val="en-US" w:eastAsia="zh-CN"/>
                </w:rPr>
                <w:t>是</w:t>
              </w:r>
            </w:ins>
            <w:ins w:id="4" w:author="恒" w:date="2019-04-01T16:00:25Z">
              <w:r>
                <w:rPr>
                  <w:rFonts w:hint="eastAsia" w:ascii="宋体" w:hAnsi="宋体"/>
                  <w:color w:val="000000"/>
                  <w:szCs w:val="21"/>
                  <w:lang w:val="en-US" w:eastAsia="zh-CN"/>
                </w:rPr>
                <w:t>否</w:t>
              </w:r>
            </w:ins>
            <w:ins w:id="5" w:author="恒" w:date="2019-04-01T16:01:18Z">
              <w:r>
                <w:rPr>
                  <w:rFonts w:hint="eastAsia" w:ascii="宋体" w:hAnsi="宋体"/>
                  <w:color w:val="000000"/>
                  <w:szCs w:val="21"/>
                  <w:lang w:val="en-US" w:eastAsia="zh-CN"/>
                </w:rPr>
                <w:t>属</w:t>
              </w:r>
            </w:ins>
            <w:ins w:id="6" w:author="恒" w:date="2019-04-01T16:00:27Z">
              <w:r>
                <w:rPr>
                  <w:rFonts w:hint="eastAsia" w:ascii="宋体" w:hAnsi="宋体"/>
                  <w:color w:val="000000"/>
                  <w:szCs w:val="21"/>
                  <w:lang w:val="en-US" w:eastAsia="zh-CN"/>
                </w:rPr>
                <w:t>重点</w:t>
              </w:r>
            </w:ins>
            <w:ins w:id="7" w:author="恒" w:date="2019-04-01T16:00:29Z">
              <w:r>
                <w:rPr>
                  <w:rFonts w:hint="eastAsia" w:ascii="宋体" w:hAnsi="宋体"/>
                  <w:color w:val="000000"/>
                  <w:szCs w:val="21"/>
                  <w:lang w:val="en-US" w:eastAsia="zh-CN"/>
                </w:rPr>
                <w:t>产业</w:t>
              </w:r>
            </w:ins>
            <w:ins w:id="8" w:author="恒" w:date="2019-04-01T16:00:30Z">
              <w:r>
                <w:rPr>
                  <w:rFonts w:hint="eastAsia" w:ascii="宋体" w:hAnsi="宋体"/>
                  <w:color w:val="000000"/>
                  <w:szCs w:val="21"/>
                  <w:lang w:val="en-US" w:eastAsia="zh-CN"/>
                </w:rPr>
                <w:t>领域</w:t>
              </w:r>
            </w:ins>
          </w:p>
        </w:tc>
        <w:tc>
          <w:tcPr>
            <w:tcW w:w="1757" w:type="dxa"/>
            <w:vAlign w:val="center"/>
          </w:tcPr>
          <w:p>
            <w:pPr>
              <w:ind w:firstLine="210" w:firstLineChars="100"/>
              <w:jc w:val="both"/>
              <w:rPr>
                <w:rFonts w:ascii="宋体" w:hAnsi="宋体"/>
                <w:color w:val="000000"/>
                <w:szCs w:val="21"/>
              </w:rPr>
              <w:pPrChange w:id="9" w:author="恒" w:date="2019-04-01T16:01:21Z">
                <w:pPr>
                  <w:jc w:val="center"/>
                </w:pPr>
              </w:pPrChange>
            </w:pPr>
            <w:ins w:id="10" w:author="恒" w:date="2019-04-01T16:01:13Z">
              <w:bookmarkStart w:id="0" w:name="_GoBack"/>
              <w:bookmarkEnd w:id="0"/>
              <w:r>
                <w:rPr>
                  <w:rFonts w:hint="eastAsia" w:ascii="宋体" w:hAnsi="宋体"/>
                  <w:color w:val="FF0000"/>
                  <w:szCs w:val="21"/>
                </w:rPr>
                <w:t>□</w:t>
              </w:r>
            </w:ins>
            <w:ins w:id="11" w:author="恒" w:date="2019-04-01T16:01:13Z">
              <w:r>
                <w:rPr>
                  <w:rFonts w:hint="eastAsia" w:ascii="宋体" w:hAnsi="宋体"/>
                  <w:color w:val="FF0000"/>
                  <w:szCs w:val="21"/>
                  <w:lang w:eastAsia="zh-CN"/>
                </w:rPr>
                <w:t>是</w:t>
              </w:r>
            </w:ins>
            <w:ins w:id="12" w:author="恒" w:date="2019-04-01T16:01:13Z">
              <w:r>
                <w:rPr>
                  <w:rFonts w:hint="eastAsia" w:ascii="宋体" w:hAnsi="宋体"/>
                  <w:color w:val="FF0000"/>
                  <w:szCs w:val="21"/>
                  <w:lang w:val="en-US" w:eastAsia="zh-CN"/>
                </w:rPr>
                <w:t xml:space="preserve"> </w:t>
              </w:r>
            </w:ins>
            <w:ins w:id="13" w:author="恒" w:date="2019-04-01T16:01:13Z">
              <w:r>
                <w:rPr>
                  <w:rFonts w:hint="eastAsia" w:ascii="宋体" w:hAnsi="宋体"/>
                  <w:color w:val="FF0000"/>
                  <w:szCs w:val="21"/>
                </w:rPr>
                <w:t>□</w:t>
              </w:r>
            </w:ins>
            <w:ins w:id="14" w:author="恒" w:date="2019-04-01T16:01:13Z">
              <w:r>
                <w:rPr>
                  <w:rFonts w:hint="eastAsia" w:ascii="宋体" w:hAnsi="宋体"/>
                  <w:color w:val="FF0000"/>
                  <w:szCs w:val="21"/>
                  <w:lang w:eastAsia="zh-CN"/>
                </w:rPr>
                <w:t>否</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43" w:type="dxa"/>
            <w:vAlign w:val="center"/>
          </w:tcPr>
          <w:p>
            <w:pPr>
              <w:jc w:val="center"/>
              <w:rPr>
                <w:rFonts w:ascii="宋体" w:hAnsi="宋体"/>
                <w:color w:val="000000"/>
                <w:szCs w:val="21"/>
              </w:rPr>
            </w:pPr>
            <w:r>
              <w:rPr>
                <w:rFonts w:hint="eastAsia" w:ascii="宋体" w:hAnsi="宋体"/>
                <w:color w:val="000000"/>
                <w:szCs w:val="21"/>
              </w:rPr>
              <w:t>项目产品拥有自主知识产权的名称、专利号（登记号）</w:t>
            </w:r>
          </w:p>
        </w:tc>
        <w:tc>
          <w:tcPr>
            <w:tcW w:w="8177" w:type="dxa"/>
            <w:gridSpan w:val="3"/>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620" w:type="dxa"/>
            <w:gridSpan w:val="4"/>
            <w:vAlign w:val="center"/>
          </w:tcPr>
          <w:p>
            <w:pPr>
              <w:jc w:val="center"/>
              <w:rPr>
                <w:rFonts w:ascii="宋体" w:hAnsi="宋体"/>
                <w:color w:val="000000"/>
                <w:szCs w:val="21"/>
              </w:rPr>
            </w:pPr>
            <w:r>
              <w:rPr>
                <w:rFonts w:hint="eastAsia" w:ascii="宋体" w:hAnsi="宋体"/>
                <w:color w:val="000000"/>
                <w:szCs w:val="21"/>
              </w:rPr>
              <w:t>项目基本情况及申请金额组成情况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0" w:type="dxa"/>
            <w:gridSpan w:val="4"/>
          </w:tcPr>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color w:val="000000"/>
                <w:sz w:val="18"/>
                <w:szCs w:val="18"/>
              </w:rPr>
            </w:pPr>
            <w:r>
              <w:rPr>
                <w:rFonts w:hint="eastAsia" w:ascii="宋体" w:hAnsi="宋体"/>
                <w:color w:val="000000"/>
                <w:sz w:val="18"/>
                <w:szCs w:val="18"/>
              </w:rPr>
              <w:t>注：1、重点领域是指</w:t>
            </w:r>
            <w:r>
              <w:rPr>
                <w:rFonts w:hint="eastAsia"/>
                <w:color w:val="000000"/>
                <w:sz w:val="18"/>
                <w:szCs w:val="18"/>
              </w:rPr>
              <w:t>生物、新能源、新一代信息技术（含人工智能）、智能制造、新材料、生命健康产业领域。</w:t>
            </w:r>
          </w:p>
          <w:p>
            <w:pPr>
              <w:ind w:left="720" w:hanging="720" w:hangingChars="400"/>
              <w:rPr>
                <w:color w:val="000000"/>
                <w:sz w:val="18"/>
                <w:szCs w:val="18"/>
              </w:rPr>
            </w:pPr>
            <w:r>
              <w:rPr>
                <w:rFonts w:hint="eastAsia"/>
                <w:color w:val="000000"/>
                <w:sz w:val="18"/>
                <w:szCs w:val="18"/>
              </w:rPr>
              <w:t xml:space="preserve">    3、项目基本情况包括项目地址、研究方向、所属技术领域、项目产品依托的知识产权、项目实施的背景与意义、项目目标、项目团队、国内外研究现状、项目成果、投入经费概算、项目负责人等等</w:t>
            </w:r>
          </w:p>
          <w:p>
            <w:pPr>
              <w:ind w:firstLine="360" w:firstLineChars="200"/>
              <w:rPr>
                <w:color w:val="000000"/>
                <w:sz w:val="18"/>
                <w:szCs w:val="18"/>
              </w:rPr>
            </w:pPr>
            <w:r>
              <w:rPr>
                <w:rFonts w:hint="eastAsia"/>
                <w:color w:val="000000"/>
                <w:sz w:val="18"/>
                <w:szCs w:val="18"/>
              </w:rPr>
              <w:t>2、填写上表前请务必熟读申报指南并确定是否符合申请条件，请详细说明申请金额组成情况。</w:t>
            </w:r>
          </w:p>
        </w:tc>
      </w:tr>
    </w:tbl>
    <w:p>
      <w:pPr>
        <w:rPr>
          <w:color w:val="000000"/>
        </w:rPr>
        <w:sectPr>
          <w:pgSz w:w="11906" w:h="16838"/>
          <w:pgMar w:top="1440" w:right="1588" w:bottom="1440" w:left="1588" w:header="851" w:footer="992" w:gutter="0"/>
          <w:cols w:space="720" w:num="1"/>
          <w:docGrid w:type="lines" w:linePitch="312" w:charSpace="0"/>
        </w:sectPr>
      </w:pPr>
    </w:p>
    <w:p>
      <w:pPr>
        <w:rPr>
          <w:rFonts w:ascii="黑体" w:eastAsia="黑体"/>
          <w:b/>
          <w:color w:val="000000"/>
          <w:sz w:val="28"/>
          <w:szCs w:val="28"/>
        </w:rPr>
      </w:pPr>
      <w:r>
        <w:rPr>
          <w:rFonts w:hint="eastAsia" w:ascii="黑体" w:eastAsia="黑体"/>
          <w:b/>
          <w:color w:val="000000"/>
          <w:sz w:val="28"/>
          <w:szCs w:val="28"/>
        </w:rPr>
        <w:t>附表C：人员信息表</w:t>
      </w:r>
    </w:p>
    <w:tbl>
      <w:tblPr>
        <w:tblStyle w:val="6"/>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029"/>
        <w:gridCol w:w="2030"/>
        <w:gridCol w:w="2029"/>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r>
              <w:rPr>
                <w:rFonts w:hint="eastAsia"/>
                <w:color w:val="000000"/>
              </w:rPr>
              <w:t>序号</w:t>
            </w:r>
          </w:p>
        </w:tc>
        <w:tc>
          <w:tcPr>
            <w:tcW w:w="2029" w:type="dxa"/>
            <w:vAlign w:val="center"/>
          </w:tcPr>
          <w:p>
            <w:pPr>
              <w:jc w:val="center"/>
              <w:rPr>
                <w:color w:val="000000"/>
              </w:rPr>
            </w:pPr>
            <w:r>
              <w:rPr>
                <w:rFonts w:hint="eastAsia"/>
                <w:color w:val="000000"/>
              </w:rPr>
              <w:t>姓名</w:t>
            </w:r>
          </w:p>
        </w:tc>
        <w:tc>
          <w:tcPr>
            <w:tcW w:w="2030" w:type="dxa"/>
            <w:vAlign w:val="center"/>
          </w:tcPr>
          <w:p>
            <w:pPr>
              <w:jc w:val="center"/>
              <w:rPr>
                <w:color w:val="000000"/>
              </w:rPr>
            </w:pPr>
            <w:r>
              <w:rPr>
                <w:rFonts w:hint="eastAsia"/>
                <w:color w:val="000000"/>
              </w:rPr>
              <w:t>最高学历</w:t>
            </w:r>
          </w:p>
        </w:tc>
        <w:tc>
          <w:tcPr>
            <w:tcW w:w="2029" w:type="dxa"/>
            <w:vAlign w:val="center"/>
          </w:tcPr>
          <w:p>
            <w:pPr>
              <w:jc w:val="center"/>
              <w:rPr>
                <w:color w:val="000000"/>
              </w:rPr>
            </w:pPr>
            <w:r>
              <w:rPr>
                <w:rFonts w:hint="eastAsia"/>
                <w:color w:val="000000"/>
              </w:rPr>
              <w:t>职务</w:t>
            </w:r>
          </w:p>
        </w:tc>
        <w:tc>
          <w:tcPr>
            <w:tcW w:w="2030" w:type="dxa"/>
            <w:vAlign w:val="center"/>
          </w:tcPr>
          <w:p>
            <w:pPr>
              <w:jc w:val="center"/>
              <w:rPr>
                <w:color w:val="000000"/>
              </w:rPr>
            </w:pPr>
            <w:r>
              <w:rPr>
                <w:rFonts w:hint="eastAsia"/>
                <w:color w:val="000000"/>
              </w:rPr>
              <w:t>移动电话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28"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c>
          <w:tcPr>
            <w:tcW w:w="2029" w:type="dxa"/>
            <w:vAlign w:val="center"/>
          </w:tcPr>
          <w:p>
            <w:pPr>
              <w:jc w:val="center"/>
              <w:rPr>
                <w:color w:val="000000"/>
              </w:rPr>
            </w:pPr>
          </w:p>
        </w:tc>
        <w:tc>
          <w:tcPr>
            <w:tcW w:w="2030" w:type="dxa"/>
            <w:vAlign w:val="center"/>
          </w:tcPr>
          <w:p>
            <w:pPr>
              <w:jc w:val="center"/>
              <w:rPr>
                <w:color w:val="000000"/>
              </w:rPr>
            </w:pPr>
          </w:p>
        </w:tc>
      </w:tr>
    </w:tbl>
    <w:p>
      <w:pPr>
        <w:rPr>
          <w:color w:val="000000"/>
          <w:sz w:val="18"/>
          <w:szCs w:val="18"/>
        </w:rPr>
        <w:sectPr>
          <w:headerReference r:id="rId6" w:type="default"/>
          <w:pgSz w:w="11906" w:h="16838"/>
          <w:pgMar w:top="1440" w:right="1588" w:bottom="1440" w:left="1588" w:header="851" w:footer="992" w:gutter="0"/>
          <w:pgNumType w:start="7"/>
          <w:cols w:space="720" w:num="1"/>
          <w:docGrid w:type="lines" w:linePitch="312" w:charSpace="0"/>
        </w:sectPr>
      </w:pPr>
      <w:r>
        <w:rPr>
          <w:rFonts w:hint="eastAsia"/>
          <w:color w:val="000000"/>
          <w:sz w:val="18"/>
          <w:szCs w:val="18"/>
        </w:rPr>
        <w:t>注：项目负责人及核心人员。</w:t>
      </w:r>
    </w:p>
    <w:p>
      <w:pPr>
        <w:rPr>
          <w:b/>
          <w:color w:val="000000"/>
        </w:rPr>
        <w:sectPr>
          <w:footerReference r:id="rId7" w:type="default"/>
          <w:pgSz w:w="11906" w:h="16838"/>
          <w:pgMar w:top="1440" w:right="1588" w:bottom="1440" w:left="1588" w:header="851" w:footer="992" w:gutter="0"/>
          <w:pgNumType w:start="8"/>
          <w:cols w:space="720" w:num="1"/>
          <w:docGrid w:type="lines" w:linePitch="312" w:charSpace="0"/>
        </w:sectPr>
      </w:pPr>
    </w:p>
    <w:p>
      <w:pPr>
        <w:rPr>
          <w:b/>
          <w:color w:val="000000"/>
        </w:rPr>
      </w:pPr>
      <w:r>
        <w:rPr>
          <w:rFonts w:hint="eastAsia"/>
          <w:b/>
          <w:color w:val="000000"/>
        </w:rPr>
        <w:t>本申请所附材料清单</w:t>
      </w:r>
    </w:p>
    <w:tbl>
      <w:tblPr>
        <w:tblStyle w:val="6"/>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7031"/>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序号</w:t>
            </w:r>
          </w:p>
        </w:tc>
        <w:tc>
          <w:tcPr>
            <w:tcW w:w="7031" w:type="dxa"/>
            <w:noWrap/>
            <w:vAlign w:val="center"/>
          </w:tcPr>
          <w:p>
            <w:pPr>
              <w:jc w:val="center"/>
              <w:rPr>
                <w:rFonts w:ascii="宋体" w:hAnsi="宋体"/>
                <w:color w:val="000000"/>
                <w:szCs w:val="21"/>
              </w:rPr>
            </w:pPr>
            <w:r>
              <w:rPr>
                <w:rFonts w:hint="eastAsia" w:ascii="宋体" w:hAnsi="宋体"/>
                <w:color w:val="000000"/>
                <w:szCs w:val="21"/>
              </w:rPr>
              <w:t>材料名称</w:t>
            </w:r>
          </w:p>
        </w:tc>
        <w:tc>
          <w:tcPr>
            <w:tcW w:w="1280" w:type="dxa"/>
            <w:noWrap/>
            <w:vAlign w:val="center"/>
          </w:tcPr>
          <w:p>
            <w:pPr>
              <w:jc w:val="center"/>
              <w:rPr>
                <w:rFonts w:ascii="宋体" w:hAnsi="宋体"/>
                <w:color w:val="000000"/>
                <w:szCs w:val="21"/>
              </w:rPr>
            </w:pPr>
            <w:r>
              <w:rPr>
                <w:rFonts w:hint="eastAsia" w:ascii="宋体" w:hAnsi="宋体"/>
                <w:color w:val="000000"/>
                <w:szCs w:val="21"/>
              </w:rPr>
              <w:t>是否提供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1</w:t>
            </w:r>
          </w:p>
        </w:tc>
        <w:tc>
          <w:tcPr>
            <w:tcW w:w="7031" w:type="dxa"/>
            <w:noWrap/>
            <w:vAlign w:val="center"/>
          </w:tcPr>
          <w:p>
            <w:pPr>
              <w:rPr>
                <w:rFonts w:ascii="宋体" w:hAnsi="宋体"/>
                <w:color w:val="000000"/>
                <w:szCs w:val="21"/>
              </w:rPr>
            </w:pPr>
            <w:r>
              <w:rPr>
                <w:rFonts w:hint="eastAsia" w:ascii="宋体" w:hAnsi="宋体"/>
                <w:color w:val="000000"/>
                <w:szCs w:val="21"/>
              </w:rPr>
              <w:t>《坪山区科技创新专项资金申请表（高新技术产业化项目资助）》</w:t>
            </w:r>
            <w:r>
              <w:rPr>
                <w:rFonts w:hint="eastAsia"/>
              </w:rPr>
              <w:t>（在申报系统填写）</w:t>
            </w:r>
            <w:r>
              <w:rPr>
                <w:rFonts w:hint="eastAsia" w:ascii="宋体" w:hAnsi="宋体"/>
                <w:color w:val="000000"/>
                <w:szCs w:val="21"/>
              </w:rPr>
              <w:t>；</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2</w:t>
            </w:r>
          </w:p>
        </w:tc>
        <w:tc>
          <w:tcPr>
            <w:tcW w:w="7031" w:type="dxa"/>
            <w:noWrap/>
            <w:vAlign w:val="center"/>
          </w:tcPr>
          <w:p>
            <w:pPr>
              <w:rPr>
                <w:rFonts w:ascii="宋体" w:hAnsi="宋体"/>
                <w:color w:val="000000"/>
                <w:szCs w:val="21"/>
              </w:rPr>
            </w:pPr>
            <w:r>
              <w:rPr>
                <w:rFonts w:hint="eastAsia" w:ascii="宋体" w:hAnsi="宋体"/>
                <w:color w:val="000000"/>
                <w:szCs w:val="21"/>
              </w:rPr>
              <w:t>新版营业执照复印件；</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3</w:t>
            </w:r>
          </w:p>
        </w:tc>
        <w:tc>
          <w:tcPr>
            <w:tcW w:w="7031" w:type="dxa"/>
            <w:noWrap/>
            <w:vAlign w:val="center"/>
          </w:tcPr>
          <w:p>
            <w:pPr>
              <w:rPr>
                <w:rFonts w:ascii="宋体" w:hAnsi="宋体"/>
                <w:color w:val="000000"/>
                <w:szCs w:val="21"/>
              </w:rPr>
            </w:pPr>
            <w:r>
              <w:rPr>
                <w:rFonts w:hint="eastAsia" w:ascii="宋体" w:hAnsi="宋体"/>
                <w:color w:val="000000"/>
                <w:szCs w:val="21"/>
              </w:rPr>
              <w:t>法定代表人身份证复印件和签字样本；</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4</w:t>
            </w:r>
          </w:p>
        </w:tc>
        <w:tc>
          <w:tcPr>
            <w:tcW w:w="7031" w:type="dxa"/>
            <w:noWrap/>
            <w:vAlign w:val="center"/>
          </w:tcPr>
          <w:p>
            <w:pPr>
              <w:rPr>
                <w:rFonts w:ascii="宋体" w:hAnsi="宋体"/>
                <w:color w:val="000000"/>
                <w:szCs w:val="21"/>
              </w:rPr>
            </w:pPr>
            <w:r>
              <w:rPr>
                <w:rFonts w:hint="eastAsia" w:ascii="宋体" w:hAnsi="宋体"/>
                <w:color w:val="000000"/>
                <w:szCs w:val="21"/>
              </w:rPr>
              <w:t>2018年税务部门提供的纳税证明复印件；</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5</w:t>
            </w:r>
          </w:p>
        </w:tc>
        <w:tc>
          <w:tcPr>
            <w:tcW w:w="7031" w:type="dxa"/>
            <w:noWrap/>
            <w:vAlign w:val="center"/>
          </w:tcPr>
          <w:p>
            <w:pPr>
              <w:rPr>
                <w:rFonts w:ascii="宋体" w:hAnsi="宋体"/>
                <w:color w:val="000000"/>
                <w:szCs w:val="21"/>
              </w:rPr>
            </w:pPr>
            <w:r>
              <w:rPr>
                <w:rFonts w:hint="eastAsia" w:ascii="宋体" w:hAnsi="宋体"/>
                <w:color w:val="000000"/>
                <w:szCs w:val="21"/>
              </w:rPr>
              <w:t>2018年经审计的财务报告复印件（注册未满一年的可提供验资报告）；</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6</w:t>
            </w:r>
          </w:p>
        </w:tc>
        <w:tc>
          <w:tcPr>
            <w:tcW w:w="7031" w:type="dxa"/>
            <w:noWrap/>
            <w:vAlign w:val="center"/>
          </w:tcPr>
          <w:p>
            <w:pPr>
              <w:rPr>
                <w:rFonts w:ascii="宋体" w:hAnsi="宋体"/>
                <w:color w:val="000000"/>
                <w:szCs w:val="21"/>
              </w:rPr>
            </w:pPr>
            <w:r>
              <w:rPr>
                <w:rFonts w:hint="eastAsia" w:ascii="宋体" w:hAnsi="宋体"/>
                <w:color w:val="000000"/>
                <w:szCs w:val="21"/>
              </w:rPr>
              <w:t>最近三个月的会计报表（含资产负债表、损益表、现金流量表）复印件；</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7</w:t>
            </w:r>
          </w:p>
        </w:tc>
        <w:tc>
          <w:tcPr>
            <w:tcW w:w="7031" w:type="dxa"/>
            <w:noWrap/>
            <w:vAlign w:val="center"/>
          </w:tcPr>
          <w:p>
            <w:pPr>
              <w:rPr>
                <w:rFonts w:ascii="宋体" w:hAnsi="宋体"/>
                <w:color w:val="000000"/>
                <w:szCs w:val="21"/>
              </w:rPr>
            </w:pPr>
            <w:r>
              <w:rPr>
                <w:rFonts w:hint="eastAsia" w:ascii="宋体" w:hAnsi="宋体"/>
                <w:color w:val="000000"/>
                <w:szCs w:val="21"/>
              </w:rPr>
              <w:t>证明项目产品拥有自主知识产权的资料，如专利证书、版权登记证书、注册商标证书、集成电路布图设计专有权属证书等资料；</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8</w:t>
            </w:r>
          </w:p>
        </w:tc>
        <w:tc>
          <w:tcPr>
            <w:tcW w:w="7031" w:type="dxa"/>
            <w:noWrap/>
            <w:vAlign w:val="center"/>
          </w:tcPr>
          <w:p>
            <w:pPr>
              <w:rPr>
                <w:rFonts w:ascii="宋体" w:hAnsi="宋体"/>
                <w:color w:val="000000"/>
                <w:szCs w:val="21"/>
              </w:rPr>
            </w:pPr>
            <w:r>
              <w:rPr>
                <w:rFonts w:hint="eastAsia" w:ascii="宋体" w:hAnsi="宋体"/>
                <w:color w:val="000000"/>
                <w:szCs w:val="21"/>
              </w:rPr>
              <w:t>项目产品首次研发生产销售的专项审计报告；</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9</w:t>
            </w:r>
          </w:p>
        </w:tc>
        <w:tc>
          <w:tcPr>
            <w:tcW w:w="7031" w:type="dxa"/>
            <w:noWrap/>
            <w:vAlign w:val="center"/>
          </w:tcPr>
          <w:p>
            <w:pPr>
              <w:rPr>
                <w:rFonts w:ascii="宋体" w:hAnsi="宋体"/>
                <w:color w:val="000000"/>
                <w:szCs w:val="21"/>
              </w:rPr>
            </w:pPr>
            <w:r>
              <w:rPr>
                <w:rFonts w:hint="eastAsia" w:ascii="宋体" w:hAnsi="宋体"/>
                <w:color w:val="000000"/>
                <w:szCs w:val="21"/>
              </w:rPr>
              <w:t>重点产业领域的企业须提供企业认定证明材料</w:t>
            </w:r>
            <w:r>
              <w:rPr>
                <w:rFonts w:hint="eastAsia"/>
                <w:color w:val="000000"/>
              </w:rPr>
              <w:t>或重点产业领域企业（机构）认定标准所要求提交的材料</w:t>
            </w:r>
            <w:r>
              <w:rPr>
                <w:rFonts w:hint="eastAsia" w:ascii="宋体" w:hAnsi="宋体"/>
                <w:color w:val="000000"/>
                <w:szCs w:val="21"/>
              </w:rPr>
              <w:t>；</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4"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10</w:t>
            </w:r>
          </w:p>
        </w:tc>
        <w:tc>
          <w:tcPr>
            <w:tcW w:w="7031" w:type="dxa"/>
            <w:noWrap/>
            <w:vAlign w:val="center"/>
          </w:tcPr>
          <w:p>
            <w:pPr>
              <w:rPr>
                <w:rFonts w:ascii="宋体" w:hAnsi="宋体"/>
                <w:color w:val="000000"/>
                <w:szCs w:val="21"/>
              </w:rPr>
            </w:pPr>
            <w:r>
              <w:rPr>
                <w:rFonts w:hint="eastAsia" w:ascii="宋体" w:hAnsi="宋体"/>
                <w:color w:val="000000"/>
                <w:szCs w:val="21"/>
              </w:rPr>
              <w:t>其他证明材料，如新药证书、医疗器械注册证、生产批文，新产品或新技术证明（查新）材料、产品质量检验报告、相关科技计划立项证明、获奖证书等（自主选择提供）；</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649" w:type="dxa"/>
            <w:noWrap/>
            <w:vAlign w:val="center"/>
          </w:tcPr>
          <w:p>
            <w:pPr>
              <w:jc w:val="center"/>
              <w:rPr>
                <w:rFonts w:ascii="宋体" w:hAnsi="宋体"/>
                <w:color w:val="000000"/>
                <w:szCs w:val="21"/>
              </w:rPr>
            </w:pPr>
            <w:r>
              <w:rPr>
                <w:rFonts w:hint="eastAsia" w:ascii="宋体" w:hAnsi="宋体"/>
                <w:color w:val="000000"/>
                <w:szCs w:val="21"/>
              </w:rPr>
              <w:t>11</w:t>
            </w:r>
          </w:p>
        </w:tc>
        <w:tc>
          <w:tcPr>
            <w:tcW w:w="7031" w:type="dxa"/>
            <w:noWrap/>
            <w:vAlign w:val="center"/>
          </w:tcPr>
          <w:p>
            <w:pPr>
              <w:rPr>
                <w:rFonts w:ascii="宋体" w:hAnsi="宋体"/>
                <w:color w:val="000000"/>
                <w:szCs w:val="21"/>
              </w:rPr>
            </w:pPr>
            <w:r>
              <w:rPr>
                <w:rFonts w:hint="eastAsia" w:ascii="宋体" w:hAnsi="宋体"/>
                <w:color w:val="000000"/>
                <w:szCs w:val="21"/>
              </w:rPr>
              <w:t>区科技主管部门要求的其他材料。</w:t>
            </w:r>
          </w:p>
        </w:tc>
        <w:tc>
          <w:tcPr>
            <w:tcW w:w="1280" w:type="dxa"/>
            <w:noWrap/>
            <w:vAlign w:val="center"/>
          </w:tcPr>
          <w:p>
            <w:pPr>
              <w:jc w:val="center"/>
              <w:rPr>
                <w:rFonts w:ascii="宋体" w:hAnsi="宋体"/>
                <w:color w:val="000000"/>
                <w:szCs w:val="21"/>
              </w:rPr>
            </w:pPr>
            <w:r>
              <w:rPr>
                <w:rFonts w:hint="eastAsia" w:ascii="宋体" w:hAnsi="宋体"/>
                <w:color w:val="000000"/>
                <w:szCs w:val="21"/>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8960" w:type="dxa"/>
            <w:gridSpan w:val="3"/>
            <w:noWrap/>
            <w:vAlign w:val="center"/>
          </w:tcPr>
          <w:p>
            <w:pPr>
              <w:rPr>
                <w:rFonts w:ascii="宋体" w:hAnsi="宋体"/>
                <w:color w:val="000000"/>
                <w:szCs w:val="21"/>
              </w:rPr>
            </w:pPr>
            <w:r>
              <w:rPr>
                <w:rFonts w:hint="eastAsia" w:ascii="宋体" w:hAnsi="宋体"/>
                <w:color w:val="000000"/>
                <w:szCs w:val="21"/>
              </w:rPr>
              <w:t>其他说明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 w:hRule="atLeast"/>
        </w:trPr>
        <w:tc>
          <w:tcPr>
            <w:tcW w:w="8960" w:type="dxa"/>
            <w:gridSpan w:val="3"/>
            <w:noWrap/>
            <w:vAlign w:val="center"/>
          </w:tcPr>
          <w:p>
            <w:pPr>
              <w:jc w:val="center"/>
              <w:rPr>
                <w:rFonts w:ascii="宋体" w:hAnsi="宋体"/>
                <w:color w:val="000000"/>
                <w:szCs w:val="21"/>
              </w:rPr>
            </w:pPr>
          </w:p>
          <w:p>
            <w:pPr>
              <w:jc w:val="center"/>
              <w:rPr>
                <w:rFonts w:ascii="宋体" w:hAnsi="宋体"/>
                <w:color w:val="000000"/>
                <w:szCs w:val="21"/>
              </w:rPr>
            </w:pPr>
          </w:p>
          <w:p>
            <w:pPr>
              <w:jc w:val="center"/>
              <w:rPr>
                <w:rFonts w:ascii="宋体" w:hAnsi="宋体"/>
                <w:color w:val="000000"/>
                <w:szCs w:val="21"/>
              </w:rPr>
            </w:pPr>
          </w:p>
          <w:p>
            <w:pPr>
              <w:jc w:val="center"/>
              <w:rPr>
                <w:rFonts w:ascii="宋体" w:hAnsi="宋体"/>
                <w:color w:val="000000"/>
                <w:szCs w:val="21"/>
              </w:rPr>
            </w:pPr>
          </w:p>
          <w:p>
            <w:pPr>
              <w:jc w:val="center"/>
              <w:rPr>
                <w:rFonts w:ascii="宋体" w:hAnsi="宋体"/>
                <w:color w:val="000000"/>
                <w:szCs w:val="21"/>
              </w:rPr>
            </w:pPr>
          </w:p>
          <w:p>
            <w:pPr>
              <w:jc w:val="center"/>
              <w:rPr>
                <w:rFonts w:ascii="宋体" w:hAnsi="宋体"/>
                <w:color w:val="000000"/>
                <w:szCs w:val="21"/>
              </w:rPr>
            </w:pPr>
          </w:p>
          <w:p>
            <w:pPr>
              <w:jc w:val="center"/>
              <w:rPr>
                <w:rFonts w:ascii="宋体" w:hAnsi="宋体"/>
                <w:color w:val="000000"/>
                <w:szCs w:val="21"/>
              </w:rPr>
            </w:pPr>
          </w:p>
          <w:p>
            <w:pPr>
              <w:rPr>
                <w:rFonts w:ascii="宋体" w:hAnsi="宋体"/>
                <w:color w:val="000000"/>
                <w:szCs w:val="21"/>
              </w:rPr>
            </w:pPr>
          </w:p>
          <w:p>
            <w:pPr>
              <w:jc w:val="center"/>
              <w:rPr>
                <w:rFonts w:ascii="宋体" w:hAnsi="宋体"/>
                <w:color w:val="000000"/>
                <w:szCs w:val="21"/>
              </w:rPr>
            </w:pPr>
          </w:p>
          <w:p>
            <w:pPr>
              <w:jc w:val="center"/>
              <w:rPr>
                <w:rFonts w:ascii="宋体" w:hAnsi="宋体"/>
                <w:color w:val="000000"/>
                <w:szCs w:val="21"/>
              </w:rPr>
            </w:pPr>
          </w:p>
          <w:p>
            <w:pPr>
              <w:jc w:val="center"/>
              <w:rPr>
                <w:rFonts w:ascii="宋体" w:hAnsi="宋体"/>
                <w:color w:val="000000"/>
                <w:szCs w:val="21"/>
              </w:rPr>
            </w:pPr>
          </w:p>
          <w:p>
            <w:pPr>
              <w:jc w:val="center"/>
              <w:rPr>
                <w:rFonts w:ascii="宋体" w:hAnsi="宋体"/>
                <w:color w:val="000000"/>
                <w:szCs w:val="21"/>
              </w:rPr>
            </w:pPr>
          </w:p>
          <w:p>
            <w:pPr>
              <w:ind w:firstLine="420" w:firstLineChars="200"/>
              <w:rPr>
                <w:rFonts w:ascii="宋体" w:hAnsi="宋体"/>
                <w:color w:val="000000"/>
                <w:szCs w:val="21"/>
              </w:rPr>
            </w:pPr>
          </w:p>
          <w:p>
            <w:pPr>
              <w:ind w:firstLine="420" w:firstLineChars="200"/>
              <w:rPr>
                <w:rFonts w:ascii="宋体" w:hAnsi="宋体"/>
                <w:color w:val="000000"/>
                <w:szCs w:val="21"/>
              </w:rPr>
            </w:pPr>
          </w:p>
          <w:p>
            <w:pPr>
              <w:ind w:firstLine="420" w:firstLineChars="200"/>
              <w:rPr>
                <w:rFonts w:ascii="宋体" w:hAnsi="宋体"/>
                <w:color w:val="000000"/>
                <w:szCs w:val="21"/>
              </w:rPr>
            </w:pPr>
          </w:p>
          <w:p>
            <w:pPr>
              <w:ind w:firstLine="420" w:firstLineChars="200"/>
              <w:rPr>
                <w:rFonts w:ascii="宋体" w:hAnsi="宋体"/>
                <w:color w:val="000000"/>
                <w:szCs w:val="21"/>
              </w:rPr>
            </w:pPr>
          </w:p>
          <w:p>
            <w:pPr>
              <w:ind w:firstLine="420" w:firstLineChars="200"/>
              <w:rPr>
                <w:rFonts w:ascii="宋体" w:hAnsi="宋体"/>
                <w:color w:val="000000"/>
                <w:szCs w:val="21"/>
              </w:rPr>
            </w:pPr>
          </w:p>
          <w:p>
            <w:pPr>
              <w:rPr>
                <w:rFonts w:ascii="宋体" w:hAnsi="宋体"/>
                <w:color w:val="000000"/>
                <w:szCs w:val="21"/>
              </w:rPr>
            </w:pPr>
          </w:p>
          <w:p>
            <w:pPr>
              <w:ind w:firstLine="420" w:firstLineChars="200"/>
              <w:rPr>
                <w:rFonts w:ascii="宋体" w:hAnsi="宋体"/>
                <w:color w:val="000000"/>
                <w:szCs w:val="21"/>
              </w:rPr>
            </w:pPr>
          </w:p>
        </w:tc>
      </w:tr>
    </w:tbl>
    <w:p>
      <w:pPr>
        <w:rPr>
          <w:color w:val="000000"/>
        </w:rPr>
      </w:pPr>
    </w:p>
    <w:sectPr>
      <w:footerReference r:id="rId8" w:type="default"/>
      <w:pgSz w:w="11906" w:h="16838"/>
      <w:pgMar w:top="1440" w:right="1588" w:bottom="1440" w:left="1588" w:header="851" w:footer="992" w:gutter="0"/>
      <w:pgNumType w:start="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43651"/>
      <w:docPartObj>
        <w:docPartGallery w:val="AutoText"/>
      </w:docPartObj>
    </w:sdtPr>
    <w:sdtEndPr>
      <w:rPr>
        <w:lang w:val="zh-CN"/>
      </w:rPr>
    </w:sdtEndPr>
    <w:sdtContent>
      <w:p>
        <w:pPr>
          <w:pStyle w:val="3"/>
          <w:jc w:val="center"/>
        </w:pPr>
        <w:r>
          <w:t>第</w:t>
        </w:r>
        <w:r>
          <w:rPr>
            <w:lang w:val="zh-CN"/>
          </w:rPr>
          <w:t xml:space="preserve"> </w:t>
        </w:r>
        <w:r>
          <w:rPr>
            <w:lang w:val="zh-CN"/>
          </w:rPr>
          <w:fldChar w:fldCharType="begin"/>
        </w:r>
        <w:r>
          <w:rPr>
            <w:lang w:val="zh-CN"/>
          </w:rPr>
          <w:instrText xml:space="preserve">PAGE</w:instrText>
        </w:r>
        <w:r>
          <w:rPr>
            <w:lang w:val="zh-CN"/>
          </w:rPr>
          <w:fldChar w:fldCharType="separate"/>
        </w:r>
        <w:r>
          <w:rPr>
            <w:lang w:val="zh-CN"/>
          </w:rPr>
          <w:t>7</w:t>
        </w:r>
        <w:r>
          <w:rPr>
            <w:lang w:val="zh-CN"/>
          </w:rPr>
          <w:fldChar w:fldCharType="end"/>
        </w:r>
        <w:r>
          <w:t>页</w:t>
        </w:r>
        <w:r>
          <w:rPr>
            <w:lang w:val="zh-CN"/>
          </w:rPr>
          <w:t xml:space="preserve"> 共 </w:t>
        </w:r>
        <w:r>
          <w:rPr>
            <w:rFonts w:hint="eastAsia"/>
            <w:lang w:val="zh-CN"/>
          </w:rPr>
          <w:t>8</w:t>
        </w:r>
        <w:r>
          <w:rPr>
            <w:lang w:val="zh-CN"/>
          </w:rPr>
          <w:t>页</w:t>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lang w:val="zh-CN"/>
      </w:rPr>
    </w:pPr>
    <w:r>
      <w:t>第</w:t>
    </w:r>
    <w:r>
      <w:rPr>
        <w:lang w:val="zh-CN"/>
      </w:rPr>
      <w:t xml:space="preserve"> </w:t>
    </w:r>
    <w:r>
      <w:rPr>
        <w:lang w:val="zh-CN"/>
      </w:rPr>
      <w:fldChar w:fldCharType="begin"/>
    </w:r>
    <w:r>
      <w:rPr>
        <w:lang w:val="zh-CN"/>
      </w:rPr>
      <w:instrText xml:space="preserve">PAGE</w:instrText>
    </w:r>
    <w:r>
      <w:rPr>
        <w:lang w:val="zh-CN"/>
      </w:rPr>
      <w:fldChar w:fldCharType="separate"/>
    </w:r>
    <w:r>
      <w:rPr>
        <w:lang w:val="zh-CN"/>
      </w:rPr>
      <w:t>8</w:t>
    </w:r>
    <w:r>
      <w:rPr>
        <w:lang w:val="zh-CN"/>
      </w:rPr>
      <w:fldChar w:fldCharType="end"/>
    </w:r>
    <w:r>
      <w:t>页</w:t>
    </w:r>
    <w:r>
      <w:rPr>
        <w:lang w:val="zh-CN"/>
      </w:rPr>
      <w:t xml:space="preserve"> 共 </w:t>
    </w:r>
    <w:r>
      <w:rPr>
        <w:rFonts w:hint="eastAsia"/>
        <w:lang w:val="zh-CN"/>
      </w:rPr>
      <w:t>8</w:t>
    </w:r>
    <w:r>
      <w:rPr>
        <w:lang w:val="zh-CN"/>
      </w:rPr>
      <w:t>页</w:t>
    </w:r>
  </w:p>
  <w:p>
    <w:pPr>
      <w:pStyle w:val="3"/>
      <w:jc w:val="cente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恒">
    <w15:presenceInfo w15:providerId="WPS Office" w15:userId="28931906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35817"/>
    <w:rsid w:val="00002714"/>
    <w:rsid w:val="000059B3"/>
    <w:rsid w:val="00005FF0"/>
    <w:rsid w:val="0001189C"/>
    <w:rsid w:val="00012A4F"/>
    <w:rsid w:val="0002024E"/>
    <w:rsid w:val="00020322"/>
    <w:rsid w:val="000314A0"/>
    <w:rsid w:val="00032E71"/>
    <w:rsid w:val="00036BF4"/>
    <w:rsid w:val="00037D1D"/>
    <w:rsid w:val="00045350"/>
    <w:rsid w:val="00045BDA"/>
    <w:rsid w:val="00050093"/>
    <w:rsid w:val="00053D80"/>
    <w:rsid w:val="000546BC"/>
    <w:rsid w:val="00055C70"/>
    <w:rsid w:val="00060CA2"/>
    <w:rsid w:val="00064B74"/>
    <w:rsid w:val="00067731"/>
    <w:rsid w:val="00067E28"/>
    <w:rsid w:val="00067FB0"/>
    <w:rsid w:val="00073186"/>
    <w:rsid w:val="000743ED"/>
    <w:rsid w:val="00077EED"/>
    <w:rsid w:val="00082CDA"/>
    <w:rsid w:val="00084D86"/>
    <w:rsid w:val="0009017B"/>
    <w:rsid w:val="000924D8"/>
    <w:rsid w:val="00094C41"/>
    <w:rsid w:val="00097FCB"/>
    <w:rsid w:val="000A0589"/>
    <w:rsid w:val="000A232C"/>
    <w:rsid w:val="000A2637"/>
    <w:rsid w:val="000A63B1"/>
    <w:rsid w:val="000A758E"/>
    <w:rsid w:val="000A7D2B"/>
    <w:rsid w:val="000B3367"/>
    <w:rsid w:val="000B5B9A"/>
    <w:rsid w:val="000B6BE5"/>
    <w:rsid w:val="000C0DB4"/>
    <w:rsid w:val="000C132D"/>
    <w:rsid w:val="000C2FE9"/>
    <w:rsid w:val="000C3ADC"/>
    <w:rsid w:val="000C4024"/>
    <w:rsid w:val="000C613B"/>
    <w:rsid w:val="000C7C2F"/>
    <w:rsid w:val="000D0745"/>
    <w:rsid w:val="000D350B"/>
    <w:rsid w:val="000D3EB0"/>
    <w:rsid w:val="000D528B"/>
    <w:rsid w:val="000E1EDA"/>
    <w:rsid w:val="000E373E"/>
    <w:rsid w:val="000E3E7A"/>
    <w:rsid w:val="000E5280"/>
    <w:rsid w:val="000E6459"/>
    <w:rsid w:val="000E65E1"/>
    <w:rsid w:val="000F0D7F"/>
    <w:rsid w:val="000F1A6A"/>
    <w:rsid w:val="000F5B3F"/>
    <w:rsid w:val="000F667A"/>
    <w:rsid w:val="00102D5C"/>
    <w:rsid w:val="00111BEF"/>
    <w:rsid w:val="00111EEE"/>
    <w:rsid w:val="00113339"/>
    <w:rsid w:val="0011382D"/>
    <w:rsid w:val="00115DE1"/>
    <w:rsid w:val="0011704E"/>
    <w:rsid w:val="001231A4"/>
    <w:rsid w:val="00124954"/>
    <w:rsid w:val="00126A3E"/>
    <w:rsid w:val="00130209"/>
    <w:rsid w:val="00130D07"/>
    <w:rsid w:val="00130FCF"/>
    <w:rsid w:val="00132855"/>
    <w:rsid w:val="00133CAE"/>
    <w:rsid w:val="00136FCA"/>
    <w:rsid w:val="0014385F"/>
    <w:rsid w:val="0014483A"/>
    <w:rsid w:val="00147D77"/>
    <w:rsid w:val="00157310"/>
    <w:rsid w:val="00157C7A"/>
    <w:rsid w:val="001622C9"/>
    <w:rsid w:val="001625FF"/>
    <w:rsid w:val="001652F2"/>
    <w:rsid w:val="0016604F"/>
    <w:rsid w:val="0016797C"/>
    <w:rsid w:val="00171139"/>
    <w:rsid w:val="00177A69"/>
    <w:rsid w:val="0018438F"/>
    <w:rsid w:val="00190C52"/>
    <w:rsid w:val="00191732"/>
    <w:rsid w:val="00195DF0"/>
    <w:rsid w:val="00197C63"/>
    <w:rsid w:val="001A2E45"/>
    <w:rsid w:val="001A4132"/>
    <w:rsid w:val="001B21E6"/>
    <w:rsid w:val="001B3F03"/>
    <w:rsid w:val="001C0FA2"/>
    <w:rsid w:val="001C1D11"/>
    <w:rsid w:val="001C59B3"/>
    <w:rsid w:val="001C5A36"/>
    <w:rsid w:val="001D2147"/>
    <w:rsid w:val="001D4AA5"/>
    <w:rsid w:val="001E0175"/>
    <w:rsid w:val="001E34F0"/>
    <w:rsid w:val="001E5523"/>
    <w:rsid w:val="001E7CAB"/>
    <w:rsid w:val="001F5865"/>
    <w:rsid w:val="001F6AD8"/>
    <w:rsid w:val="001F6D51"/>
    <w:rsid w:val="001F7A20"/>
    <w:rsid w:val="00200252"/>
    <w:rsid w:val="002017EB"/>
    <w:rsid w:val="00211876"/>
    <w:rsid w:val="0021484F"/>
    <w:rsid w:val="00226856"/>
    <w:rsid w:val="00227C0A"/>
    <w:rsid w:val="002348D5"/>
    <w:rsid w:val="002355B1"/>
    <w:rsid w:val="00240DD5"/>
    <w:rsid w:val="002467F2"/>
    <w:rsid w:val="00246CE6"/>
    <w:rsid w:val="00253F73"/>
    <w:rsid w:val="0025776D"/>
    <w:rsid w:val="002606CE"/>
    <w:rsid w:val="00261311"/>
    <w:rsid w:val="00263B6C"/>
    <w:rsid w:val="00263DEC"/>
    <w:rsid w:val="002720EF"/>
    <w:rsid w:val="00276597"/>
    <w:rsid w:val="00277D5F"/>
    <w:rsid w:val="00277F2F"/>
    <w:rsid w:val="00280BFE"/>
    <w:rsid w:val="00281DE6"/>
    <w:rsid w:val="00283CC4"/>
    <w:rsid w:val="00290A77"/>
    <w:rsid w:val="0029397E"/>
    <w:rsid w:val="00294286"/>
    <w:rsid w:val="002975E3"/>
    <w:rsid w:val="002A6699"/>
    <w:rsid w:val="002B0779"/>
    <w:rsid w:val="002B140A"/>
    <w:rsid w:val="002B52EF"/>
    <w:rsid w:val="002B78BE"/>
    <w:rsid w:val="002C2242"/>
    <w:rsid w:val="002C42C3"/>
    <w:rsid w:val="002C5FB2"/>
    <w:rsid w:val="002E001D"/>
    <w:rsid w:val="002E4EED"/>
    <w:rsid w:val="002E72E9"/>
    <w:rsid w:val="002F1D3D"/>
    <w:rsid w:val="0030007B"/>
    <w:rsid w:val="00301091"/>
    <w:rsid w:val="00301308"/>
    <w:rsid w:val="003043C6"/>
    <w:rsid w:val="00310F1E"/>
    <w:rsid w:val="00320CD2"/>
    <w:rsid w:val="0033070E"/>
    <w:rsid w:val="00330948"/>
    <w:rsid w:val="00333E4F"/>
    <w:rsid w:val="0033434E"/>
    <w:rsid w:val="00336DDB"/>
    <w:rsid w:val="00337082"/>
    <w:rsid w:val="00342F80"/>
    <w:rsid w:val="00344036"/>
    <w:rsid w:val="00346FB8"/>
    <w:rsid w:val="00351762"/>
    <w:rsid w:val="00353F4A"/>
    <w:rsid w:val="00354D9B"/>
    <w:rsid w:val="00355766"/>
    <w:rsid w:val="00355E79"/>
    <w:rsid w:val="00360661"/>
    <w:rsid w:val="0036305A"/>
    <w:rsid w:val="003635BD"/>
    <w:rsid w:val="0036672D"/>
    <w:rsid w:val="00367502"/>
    <w:rsid w:val="003740E2"/>
    <w:rsid w:val="0038199E"/>
    <w:rsid w:val="0038499F"/>
    <w:rsid w:val="0038643A"/>
    <w:rsid w:val="00386C5A"/>
    <w:rsid w:val="00387F96"/>
    <w:rsid w:val="00390610"/>
    <w:rsid w:val="003924F0"/>
    <w:rsid w:val="00396EBC"/>
    <w:rsid w:val="003A1457"/>
    <w:rsid w:val="003A597F"/>
    <w:rsid w:val="003B124C"/>
    <w:rsid w:val="003B361B"/>
    <w:rsid w:val="003B5A4E"/>
    <w:rsid w:val="003B5B5B"/>
    <w:rsid w:val="003B6141"/>
    <w:rsid w:val="003C3832"/>
    <w:rsid w:val="003C494F"/>
    <w:rsid w:val="003C59E6"/>
    <w:rsid w:val="003D094C"/>
    <w:rsid w:val="003D0A1E"/>
    <w:rsid w:val="003E1EB7"/>
    <w:rsid w:val="003E462E"/>
    <w:rsid w:val="003F2FB0"/>
    <w:rsid w:val="004007C3"/>
    <w:rsid w:val="004215F2"/>
    <w:rsid w:val="004228EA"/>
    <w:rsid w:val="0042514A"/>
    <w:rsid w:val="004271D6"/>
    <w:rsid w:val="004316C4"/>
    <w:rsid w:val="0043408E"/>
    <w:rsid w:val="004341C9"/>
    <w:rsid w:val="00437EB0"/>
    <w:rsid w:val="00440756"/>
    <w:rsid w:val="0044102B"/>
    <w:rsid w:val="00442982"/>
    <w:rsid w:val="00450FCA"/>
    <w:rsid w:val="00452C21"/>
    <w:rsid w:val="00455C0B"/>
    <w:rsid w:val="00463EB6"/>
    <w:rsid w:val="00465D19"/>
    <w:rsid w:val="00466D25"/>
    <w:rsid w:val="00472DA0"/>
    <w:rsid w:val="00474258"/>
    <w:rsid w:val="004773B4"/>
    <w:rsid w:val="004822CD"/>
    <w:rsid w:val="00482558"/>
    <w:rsid w:val="00486709"/>
    <w:rsid w:val="00487B89"/>
    <w:rsid w:val="00492FBC"/>
    <w:rsid w:val="00495E56"/>
    <w:rsid w:val="00497847"/>
    <w:rsid w:val="004A1D81"/>
    <w:rsid w:val="004A21B0"/>
    <w:rsid w:val="004A23A8"/>
    <w:rsid w:val="004A532B"/>
    <w:rsid w:val="004A608D"/>
    <w:rsid w:val="004B0E53"/>
    <w:rsid w:val="004B1377"/>
    <w:rsid w:val="004B2AE1"/>
    <w:rsid w:val="004B46A4"/>
    <w:rsid w:val="004B4C76"/>
    <w:rsid w:val="004C35C9"/>
    <w:rsid w:val="004D04CF"/>
    <w:rsid w:val="004D19D5"/>
    <w:rsid w:val="004D353C"/>
    <w:rsid w:val="004D3DA2"/>
    <w:rsid w:val="004D6222"/>
    <w:rsid w:val="004E0524"/>
    <w:rsid w:val="004E1332"/>
    <w:rsid w:val="004E1EDF"/>
    <w:rsid w:val="004E3C83"/>
    <w:rsid w:val="004E555F"/>
    <w:rsid w:val="004E6367"/>
    <w:rsid w:val="004E795E"/>
    <w:rsid w:val="004F0A36"/>
    <w:rsid w:val="004F22D9"/>
    <w:rsid w:val="0050030A"/>
    <w:rsid w:val="00502AAA"/>
    <w:rsid w:val="00512A31"/>
    <w:rsid w:val="00514DCE"/>
    <w:rsid w:val="00515AF8"/>
    <w:rsid w:val="00521589"/>
    <w:rsid w:val="00522CF7"/>
    <w:rsid w:val="0052315E"/>
    <w:rsid w:val="00524D37"/>
    <w:rsid w:val="00527023"/>
    <w:rsid w:val="005303BD"/>
    <w:rsid w:val="00533103"/>
    <w:rsid w:val="00534ECE"/>
    <w:rsid w:val="0053610D"/>
    <w:rsid w:val="00540864"/>
    <w:rsid w:val="005464A4"/>
    <w:rsid w:val="005476F1"/>
    <w:rsid w:val="00551820"/>
    <w:rsid w:val="005549BF"/>
    <w:rsid w:val="00561C17"/>
    <w:rsid w:val="00562ED0"/>
    <w:rsid w:val="00563023"/>
    <w:rsid w:val="0056572C"/>
    <w:rsid w:val="00567B55"/>
    <w:rsid w:val="00570264"/>
    <w:rsid w:val="00570370"/>
    <w:rsid w:val="00571526"/>
    <w:rsid w:val="0057160B"/>
    <w:rsid w:val="00574ECB"/>
    <w:rsid w:val="00577ECB"/>
    <w:rsid w:val="0058331C"/>
    <w:rsid w:val="0058451E"/>
    <w:rsid w:val="00586FE2"/>
    <w:rsid w:val="00592D35"/>
    <w:rsid w:val="00597EAD"/>
    <w:rsid w:val="005A12D2"/>
    <w:rsid w:val="005A3278"/>
    <w:rsid w:val="005A37E9"/>
    <w:rsid w:val="005B246F"/>
    <w:rsid w:val="005B4D4C"/>
    <w:rsid w:val="005B6045"/>
    <w:rsid w:val="005B7058"/>
    <w:rsid w:val="005B7221"/>
    <w:rsid w:val="005C3EAD"/>
    <w:rsid w:val="005C5DF9"/>
    <w:rsid w:val="005C662D"/>
    <w:rsid w:val="005C789A"/>
    <w:rsid w:val="005D12B1"/>
    <w:rsid w:val="005D1ABF"/>
    <w:rsid w:val="005D1F9F"/>
    <w:rsid w:val="005D26F2"/>
    <w:rsid w:val="005E1465"/>
    <w:rsid w:val="005F0838"/>
    <w:rsid w:val="005F4538"/>
    <w:rsid w:val="005F5C83"/>
    <w:rsid w:val="005F6F70"/>
    <w:rsid w:val="006020AD"/>
    <w:rsid w:val="00602C2B"/>
    <w:rsid w:val="00604135"/>
    <w:rsid w:val="00611232"/>
    <w:rsid w:val="0061351F"/>
    <w:rsid w:val="00616DBF"/>
    <w:rsid w:val="00622D7F"/>
    <w:rsid w:val="006230B8"/>
    <w:rsid w:val="00625EE6"/>
    <w:rsid w:val="006310B6"/>
    <w:rsid w:val="00631BA3"/>
    <w:rsid w:val="00631EDD"/>
    <w:rsid w:val="00633E12"/>
    <w:rsid w:val="00634EF3"/>
    <w:rsid w:val="00635766"/>
    <w:rsid w:val="00635B21"/>
    <w:rsid w:val="00645990"/>
    <w:rsid w:val="006504A5"/>
    <w:rsid w:val="00650B78"/>
    <w:rsid w:val="00652E66"/>
    <w:rsid w:val="0065782E"/>
    <w:rsid w:val="0066193D"/>
    <w:rsid w:val="00662714"/>
    <w:rsid w:val="00663349"/>
    <w:rsid w:val="00663A54"/>
    <w:rsid w:val="00663ABF"/>
    <w:rsid w:val="00663B89"/>
    <w:rsid w:val="006649B0"/>
    <w:rsid w:val="006711B1"/>
    <w:rsid w:val="00675E5D"/>
    <w:rsid w:val="006866E9"/>
    <w:rsid w:val="006919B8"/>
    <w:rsid w:val="00692093"/>
    <w:rsid w:val="00694F75"/>
    <w:rsid w:val="006A3F2F"/>
    <w:rsid w:val="006A5D80"/>
    <w:rsid w:val="006A78C3"/>
    <w:rsid w:val="006B4ADA"/>
    <w:rsid w:val="006B7A67"/>
    <w:rsid w:val="006C093C"/>
    <w:rsid w:val="006C1B0C"/>
    <w:rsid w:val="006C285A"/>
    <w:rsid w:val="006C73CD"/>
    <w:rsid w:val="006C78D7"/>
    <w:rsid w:val="006D303C"/>
    <w:rsid w:val="006D5996"/>
    <w:rsid w:val="006E10BC"/>
    <w:rsid w:val="006E17FC"/>
    <w:rsid w:val="006E399D"/>
    <w:rsid w:val="006E3E02"/>
    <w:rsid w:val="006F24AE"/>
    <w:rsid w:val="006F3206"/>
    <w:rsid w:val="006F337B"/>
    <w:rsid w:val="006F42B3"/>
    <w:rsid w:val="006F6975"/>
    <w:rsid w:val="0070775E"/>
    <w:rsid w:val="00711FFB"/>
    <w:rsid w:val="00714797"/>
    <w:rsid w:val="007165A1"/>
    <w:rsid w:val="0072057B"/>
    <w:rsid w:val="0072518A"/>
    <w:rsid w:val="0072725F"/>
    <w:rsid w:val="00733013"/>
    <w:rsid w:val="00734733"/>
    <w:rsid w:val="00734BC5"/>
    <w:rsid w:val="0074546F"/>
    <w:rsid w:val="007542EC"/>
    <w:rsid w:val="00756432"/>
    <w:rsid w:val="00757FF0"/>
    <w:rsid w:val="0076073B"/>
    <w:rsid w:val="00761F51"/>
    <w:rsid w:val="00761FFC"/>
    <w:rsid w:val="0076353B"/>
    <w:rsid w:val="00765795"/>
    <w:rsid w:val="00771CD0"/>
    <w:rsid w:val="00774671"/>
    <w:rsid w:val="00774E3E"/>
    <w:rsid w:val="00781BB9"/>
    <w:rsid w:val="007833C1"/>
    <w:rsid w:val="007903E3"/>
    <w:rsid w:val="007941D5"/>
    <w:rsid w:val="007A0D87"/>
    <w:rsid w:val="007A13FE"/>
    <w:rsid w:val="007B6A7F"/>
    <w:rsid w:val="007C0D1F"/>
    <w:rsid w:val="007D101C"/>
    <w:rsid w:val="007D5FCB"/>
    <w:rsid w:val="007D7C99"/>
    <w:rsid w:val="007E3382"/>
    <w:rsid w:val="007E3849"/>
    <w:rsid w:val="007E55D2"/>
    <w:rsid w:val="007E7981"/>
    <w:rsid w:val="007F144D"/>
    <w:rsid w:val="007F238D"/>
    <w:rsid w:val="007F5BD3"/>
    <w:rsid w:val="007F7080"/>
    <w:rsid w:val="00801CB5"/>
    <w:rsid w:val="00803828"/>
    <w:rsid w:val="00803C6D"/>
    <w:rsid w:val="00810F96"/>
    <w:rsid w:val="008123EE"/>
    <w:rsid w:val="00813D55"/>
    <w:rsid w:val="00817BE2"/>
    <w:rsid w:val="008212BD"/>
    <w:rsid w:val="008260D4"/>
    <w:rsid w:val="0083136D"/>
    <w:rsid w:val="008319B4"/>
    <w:rsid w:val="00832A03"/>
    <w:rsid w:val="00834168"/>
    <w:rsid w:val="008353CC"/>
    <w:rsid w:val="00836EFD"/>
    <w:rsid w:val="00842753"/>
    <w:rsid w:val="00845E0C"/>
    <w:rsid w:val="008470D8"/>
    <w:rsid w:val="00847603"/>
    <w:rsid w:val="00847CB8"/>
    <w:rsid w:val="0085362D"/>
    <w:rsid w:val="00853D4B"/>
    <w:rsid w:val="00854779"/>
    <w:rsid w:val="00857324"/>
    <w:rsid w:val="008579C9"/>
    <w:rsid w:val="00857EC6"/>
    <w:rsid w:val="00862B96"/>
    <w:rsid w:val="008738EE"/>
    <w:rsid w:val="0087461E"/>
    <w:rsid w:val="00877435"/>
    <w:rsid w:val="00877770"/>
    <w:rsid w:val="008778DD"/>
    <w:rsid w:val="00880AD4"/>
    <w:rsid w:val="00891164"/>
    <w:rsid w:val="0089257B"/>
    <w:rsid w:val="00896665"/>
    <w:rsid w:val="008A119B"/>
    <w:rsid w:val="008A233F"/>
    <w:rsid w:val="008A295C"/>
    <w:rsid w:val="008A4B56"/>
    <w:rsid w:val="008A6CEB"/>
    <w:rsid w:val="008B16BD"/>
    <w:rsid w:val="008B3743"/>
    <w:rsid w:val="008C3B86"/>
    <w:rsid w:val="008C5F1F"/>
    <w:rsid w:val="008C6293"/>
    <w:rsid w:val="008C64C5"/>
    <w:rsid w:val="008C7F28"/>
    <w:rsid w:val="008D2906"/>
    <w:rsid w:val="008D2A9F"/>
    <w:rsid w:val="008E05EF"/>
    <w:rsid w:val="008E165C"/>
    <w:rsid w:val="008E6833"/>
    <w:rsid w:val="008F2B2C"/>
    <w:rsid w:val="008F30CA"/>
    <w:rsid w:val="008F5148"/>
    <w:rsid w:val="009029EC"/>
    <w:rsid w:val="00902B49"/>
    <w:rsid w:val="00906BB0"/>
    <w:rsid w:val="00907190"/>
    <w:rsid w:val="009150A3"/>
    <w:rsid w:val="00915F99"/>
    <w:rsid w:val="0091728A"/>
    <w:rsid w:val="009305DD"/>
    <w:rsid w:val="009307B9"/>
    <w:rsid w:val="00931ED2"/>
    <w:rsid w:val="00932BF6"/>
    <w:rsid w:val="00934EC5"/>
    <w:rsid w:val="00935959"/>
    <w:rsid w:val="00936D18"/>
    <w:rsid w:val="00936ED1"/>
    <w:rsid w:val="009372AE"/>
    <w:rsid w:val="00942AD0"/>
    <w:rsid w:val="009464E7"/>
    <w:rsid w:val="00946A7E"/>
    <w:rsid w:val="009509FB"/>
    <w:rsid w:val="00950B6D"/>
    <w:rsid w:val="00952B58"/>
    <w:rsid w:val="0095440A"/>
    <w:rsid w:val="00960B17"/>
    <w:rsid w:val="00961E5F"/>
    <w:rsid w:val="0096240D"/>
    <w:rsid w:val="00965F26"/>
    <w:rsid w:val="0096667E"/>
    <w:rsid w:val="00970C2A"/>
    <w:rsid w:val="00970F84"/>
    <w:rsid w:val="0097238D"/>
    <w:rsid w:val="00972C1F"/>
    <w:rsid w:val="00973B22"/>
    <w:rsid w:val="009761AF"/>
    <w:rsid w:val="00976629"/>
    <w:rsid w:val="009800A0"/>
    <w:rsid w:val="00980782"/>
    <w:rsid w:val="00985E7C"/>
    <w:rsid w:val="00986369"/>
    <w:rsid w:val="009873BE"/>
    <w:rsid w:val="0099452F"/>
    <w:rsid w:val="009A07FE"/>
    <w:rsid w:val="009A3404"/>
    <w:rsid w:val="009A3680"/>
    <w:rsid w:val="009A5BC9"/>
    <w:rsid w:val="009A6DC2"/>
    <w:rsid w:val="009A6F89"/>
    <w:rsid w:val="009C729B"/>
    <w:rsid w:val="009D056A"/>
    <w:rsid w:val="009D37B2"/>
    <w:rsid w:val="009D3DF9"/>
    <w:rsid w:val="009D64F3"/>
    <w:rsid w:val="009D6841"/>
    <w:rsid w:val="009E124A"/>
    <w:rsid w:val="009F0B03"/>
    <w:rsid w:val="009F59E3"/>
    <w:rsid w:val="009F69CB"/>
    <w:rsid w:val="00A03A55"/>
    <w:rsid w:val="00A124EC"/>
    <w:rsid w:val="00A173FA"/>
    <w:rsid w:val="00A21DC5"/>
    <w:rsid w:val="00A3176B"/>
    <w:rsid w:val="00A34CFC"/>
    <w:rsid w:val="00A422E9"/>
    <w:rsid w:val="00A43650"/>
    <w:rsid w:val="00A4390C"/>
    <w:rsid w:val="00A43F6E"/>
    <w:rsid w:val="00A46F37"/>
    <w:rsid w:val="00A51D91"/>
    <w:rsid w:val="00A53339"/>
    <w:rsid w:val="00A53C60"/>
    <w:rsid w:val="00A54F07"/>
    <w:rsid w:val="00A5676A"/>
    <w:rsid w:val="00A624D2"/>
    <w:rsid w:val="00A63436"/>
    <w:rsid w:val="00A6382E"/>
    <w:rsid w:val="00A64BDC"/>
    <w:rsid w:val="00A6651F"/>
    <w:rsid w:val="00A708AE"/>
    <w:rsid w:val="00A728EA"/>
    <w:rsid w:val="00A74CF2"/>
    <w:rsid w:val="00A74D34"/>
    <w:rsid w:val="00A80380"/>
    <w:rsid w:val="00A8268D"/>
    <w:rsid w:val="00A8303E"/>
    <w:rsid w:val="00A878CC"/>
    <w:rsid w:val="00A91C4D"/>
    <w:rsid w:val="00A923F5"/>
    <w:rsid w:val="00AA321B"/>
    <w:rsid w:val="00AA5B84"/>
    <w:rsid w:val="00AA743E"/>
    <w:rsid w:val="00AB46D5"/>
    <w:rsid w:val="00AC37C4"/>
    <w:rsid w:val="00AC4A26"/>
    <w:rsid w:val="00AC4CCC"/>
    <w:rsid w:val="00AD06A8"/>
    <w:rsid w:val="00AD114A"/>
    <w:rsid w:val="00AD2272"/>
    <w:rsid w:val="00AD4CC1"/>
    <w:rsid w:val="00AD6742"/>
    <w:rsid w:val="00AE48ED"/>
    <w:rsid w:val="00AE6DFD"/>
    <w:rsid w:val="00AE7B42"/>
    <w:rsid w:val="00AF0994"/>
    <w:rsid w:val="00AF1CD9"/>
    <w:rsid w:val="00AF2197"/>
    <w:rsid w:val="00AF4587"/>
    <w:rsid w:val="00AF4865"/>
    <w:rsid w:val="00AF6B53"/>
    <w:rsid w:val="00AF78EC"/>
    <w:rsid w:val="00B00C94"/>
    <w:rsid w:val="00B00EAA"/>
    <w:rsid w:val="00B0330D"/>
    <w:rsid w:val="00B0357E"/>
    <w:rsid w:val="00B11E91"/>
    <w:rsid w:val="00B13BB5"/>
    <w:rsid w:val="00B1466F"/>
    <w:rsid w:val="00B152FA"/>
    <w:rsid w:val="00B22A16"/>
    <w:rsid w:val="00B24708"/>
    <w:rsid w:val="00B355C2"/>
    <w:rsid w:val="00B45158"/>
    <w:rsid w:val="00B52951"/>
    <w:rsid w:val="00B561AF"/>
    <w:rsid w:val="00B64838"/>
    <w:rsid w:val="00B6667E"/>
    <w:rsid w:val="00B70182"/>
    <w:rsid w:val="00B72D41"/>
    <w:rsid w:val="00B84BE7"/>
    <w:rsid w:val="00B86795"/>
    <w:rsid w:val="00B86EEE"/>
    <w:rsid w:val="00B9317D"/>
    <w:rsid w:val="00B94DBC"/>
    <w:rsid w:val="00B95E68"/>
    <w:rsid w:val="00BA428A"/>
    <w:rsid w:val="00BA67B0"/>
    <w:rsid w:val="00BB2249"/>
    <w:rsid w:val="00BB5E29"/>
    <w:rsid w:val="00BB6224"/>
    <w:rsid w:val="00BB7FC6"/>
    <w:rsid w:val="00BC13AF"/>
    <w:rsid w:val="00BC7DC1"/>
    <w:rsid w:val="00BD46EA"/>
    <w:rsid w:val="00BD57CD"/>
    <w:rsid w:val="00BD634B"/>
    <w:rsid w:val="00BE08CE"/>
    <w:rsid w:val="00BE3122"/>
    <w:rsid w:val="00BE54E5"/>
    <w:rsid w:val="00BE6CD0"/>
    <w:rsid w:val="00BE6D3A"/>
    <w:rsid w:val="00BE79F9"/>
    <w:rsid w:val="00BF00B0"/>
    <w:rsid w:val="00BF60B7"/>
    <w:rsid w:val="00C000CB"/>
    <w:rsid w:val="00C00AE4"/>
    <w:rsid w:val="00C029E0"/>
    <w:rsid w:val="00C04C93"/>
    <w:rsid w:val="00C20B80"/>
    <w:rsid w:val="00C20FD7"/>
    <w:rsid w:val="00C21BD7"/>
    <w:rsid w:val="00C3000F"/>
    <w:rsid w:val="00C30F7C"/>
    <w:rsid w:val="00C33D61"/>
    <w:rsid w:val="00C35817"/>
    <w:rsid w:val="00C36FE4"/>
    <w:rsid w:val="00C41D61"/>
    <w:rsid w:val="00C43F4D"/>
    <w:rsid w:val="00C45212"/>
    <w:rsid w:val="00C53F0F"/>
    <w:rsid w:val="00C56BC2"/>
    <w:rsid w:val="00C6379A"/>
    <w:rsid w:val="00C661EC"/>
    <w:rsid w:val="00C7485C"/>
    <w:rsid w:val="00C76A69"/>
    <w:rsid w:val="00C80236"/>
    <w:rsid w:val="00C82822"/>
    <w:rsid w:val="00C8475C"/>
    <w:rsid w:val="00C86D5D"/>
    <w:rsid w:val="00C923EE"/>
    <w:rsid w:val="00C94F6A"/>
    <w:rsid w:val="00C96194"/>
    <w:rsid w:val="00C965EB"/>
    <w:rsid w:val="00C97760"/>
    <w:rsid w:val="00C9776B"/>
    <w:rsid w:val="00CA20FF"/>
    <w:rsid w:val="00CA2D34"/>
    <w:rsid w:val="00CA2E7D"/>
    <w:rsid w:val="00CA47DE"/>
    <w:rsid w:val="00CB2F9B"/>
    <w:rsid w:val="00CB6A97"/>
    <w:rsid w:val="00CC1FC0"/>
    <w:rsid w:val="00CC253F"/>
    <w:rsid w:val="00CC2B18"/>
    <w:rsid w:val="00CC3F9B"/>
    <w:rsid w:val="00CC49FF"/>
    <w:rsid w:val="00CC7095"/>
    <w:rsid w:val="00CD07A3"/>
    <w:rsid w:val="00CD1097"/>
    <w:rsid w:val="00CD4235"/>
    <w:rsid w:val="00CD6A92"/>
    <w:rsid w:val="00CE38CA"/>
    <w:rsid w:val="00CE4A50"/>
    <w:rsid w:val="00CE6BD4"/>
    <w:rsid w:val="00D01086"/>
    <w:rsid w:val="00D01C82"/>
    <w:rsid w:val="00D037BC"/>
    <w:rsid w:val="00D062FF"/>
    <w:rsid w:val="00D0724D"/>
    <w:rsid w:val="00D125CD"/>
    <w:rsid w:val="00D13898"/>
    <w:rsid w:val="00D14BC6"/>
    <w:rsid w:val="00D15CB8"/>
    <w:rsid w:val="00D17561"/>
    <w:rsid w:val="00D20B74"/>
    <w:rsid w:val="00D236AE"/>
    <w:rsid w:val="00D26981"/>
    <w:rsid w:val="00D35FD8"/>
    <w:rsid w:val="00D46276"/>
    <w:rsid w:val="00D47FF0"/>
    <w:rsid w:val="00D57004"/>
    <w:rsid w:val="00D57C05"/>
    <w:rsid w:val="00D60014"/>
    <w:rsid w:val="00D607DB"/>
    <w:rsid w:val="00D608DB"/>
    <w:rsid w:val="00D6352E"/>
    <w:rsid w:val="00D6440B"/>
    <w:rsid w:val="00D646E1"/>
    <w:rsid w:val="00D64CE0"/>
    <w:rsid w:val="00D66F16"/>
    <w:rsid w:val="00D71F39"/>
    <w:rsid w:val="00D723AE"/>
    <w:rsid w:val="00D73296"/>
    <w:rsid w:val="00D737C9"/>
    <w:rsid w:val="00D73D88"/>
    <w:rsid w:val="00D74279"/>
    <w:rsid w:val="00D80606"/>
    <w:rsid w:val="00D85601"/>
    <w:rsid w:val="00D85947"/>
    <w:rsid w:val="00D87CDC"/>
    <w:rsid w:val="00D9486C"/>
    <w:rsid w:val="00D969DC"/>
    <w:rsid w:val="00DB1C90"/>
    <w:rsid w:val="00DB2114"/>
    <w:rsid w:val="00DB3D8E"/>
    <w:rsid w:val="00DB4C6B"/>
    <w:rsid w:val="00DB5398"/>
    <w:rsid w:val="00DB710C"/>
    <w:rsid w:val="00DB73A1"/>
    <w:rsid w:val="00DC59BC"/>
    <w:rsid w:val="00DC65D2"/>
    <w:rsid w:val="00DD18CB"/>
    <w:rsid w:val="00DD1D69"/>
    <w:rsid w:val="00DD5133"/>
    <w:rsid w:val="00DE09C6"/>
    <w:rsid w:val="00DE5351"/>
    <w:rsid w:val="00DE5597"/>
    <w:rsid w:val="00DE76FA"/>
    <w:rsid w:val="00DF39C5"/>
    <w:rsid w:val="00DF440A"/>
    <w:rsid w:val="00DF4D58"/>
    <w:rsid w:val="00DF78FB"/>
    <w:rsid w:val="00DF7DD9"/>
    <w:rsid w:val="00E04F25"/>
    <w:rsid w:val="00E12B2C"/>
    <w:rsid w:val="00E16F76"/>
    <w:rsid w:val="00E17D12"/>
    <w:rsid w:val="00E2668B"/>
    <w:rsid w:val="00E31CF9"/>
    <w:rsid w:val="00E35B86"/>
    <w:rsid w:val="00E40DEA"/>
    <w:rsid w:val="00E43B17"/>
    <w:rsid w:val="00E43EE1"/>
    <w:rsid w:val="00E45F59"/>
    <w:rsid w:val="00E5180B"/>
    <w:rsid w:val="00E6050D"/>
    <w:rsid w:val="00E65916"/>
    <w:rsid w:val="00E66016"/>
    <w:rsid w:val="00E71342"/>
    <w:rsid w:val="00E7540F"/>
    <w:rsid w:val="00E76034"/>
    <w:rsid w:val="00E7622F"/>
    <w:rsid w:val="00E76B03"/>
    <w:rsid w:val="00E77F52"/>
    <w:rsid w:val="00E80E8D"/>
    <w:rsid w:val="00E8246D"/>
    <w:rsid w:val="00E8317D"/>
    <w:rsid w:val="00E833A5"/>
    <w:rsid w:val="00E8599E"/>
    <w:rsid w:val="00E873A6"/>
    <w:rsid w:val="00E93BBC"/>
    <w:rsid w:val="00E96108"/>
    <w:rsid w:val="00E97F25"/>
    <w:rsid w:val="00EA2AD9"/>
    <w:rsid w:val="00EA2AFA"/>
    <w:rsid w:val="00EB0125"/>
    <w:rsid w:val="00EB0BA9"/>
    <w:rsid w:val="00EB3B76"/>
    <w:rsid w:val="00EC5322"/>
    <w:rsid w:val="00EC6FF0"/>
    <w:rsid w:val="00EC7063"/>
    <w:rsid w:val="00ED3FB7"/>
    <w:rsid w:val="00ED6FE4"/>
    <w:rsid w:val="00EE429D"/>
    <w:rsid w:val="00EF0A68"/>
    <w:rsid w:val="00EF38D1"/>
    <w:rsid w:val="00F0015A"/>
    <w:rsid w:val="00F00979"/>
    <w:rsid w:val="00F0193A"/>
    <w:rsid w:val="00F04657"/>
    <w:rsid w:val="00F04699"/>
    <w:rsid w:val="00F06E39"/>
    <w:rsid w:val="00F101CE"/>
    <w:rsid w:val="00F14DF7"/>
    <w:rsid w:val="00F220F9"/>
    <w:rsid w:val="00F27802"/>
    <w:rsid w:val="00F27E65"/>
    <w:rsid w:val="00F33EB5"/>
    <w:rsid w:val="00F3555D"/>
    <w:rsid w:val="00F36CEE"/>
    <w:rsid w:val="00F421E7"/>
    <w:rsid w:val="00F46F37"/>
    <w:rsid w:val="00F50C88"/>
    <w:rsid w:val="00F575B9"/>
    <w:rsid w:val="00F611AD"/>
    <w:rsid w:val="00F6170F"/>
    <w:rsid w:val="00F62007"/>
    <w:rsid w:val="00F7174F"/>
    <w:rsid w:val="00F72FBB"/>
    <w:rsid w:val="00F75078"/>
    <w:rsid w:val="00F84011"/>
    <w:rsid w:val="00F846FC"/>
    <w:rsid w:val="00F84E93"/>
    <w:rsid w:val="00F923D2"/>
    <w:rsid w:val="00F94703"/>
    <w:rsid w:val="00F97321"/>
    <w:rsid w:val="00FA2DF2"/>
    <w:rsid w:val="00FA42CF"/>
    <w:rsid w:val="00FA5446"/>
    <w:rsid w:val="00FB0FFB"/>
    <w:rsid w:val="00FB358B"/>
    <w:rsid w:val="00FB527A"/>
    <w:rsid w:val="00FC3047"/>
    <w:rsid w:val="00FC676A"/>
    <w:rsid w:val="00FD1A05"/>
    <w:rsid w:val="00FD7387"/>
    <w:rsid w:val="00FE03B9"/>
    <w:rsid w:val="00FE0D60"/>
    <w:rsid w:val="00FE3E35"/>
    <w:rsid w:val="00FE5483"/>
    <w:rsid w:val="00FF024B"/>
    <w:rsid w:val="00FF2FC2"/>
    <w:rsid w:val="00FF6224"/>
    <w:rsid w:val="039678EE"/>
    <w:rsid w:val="05406591"/>
    <w:rsid w:val="10942CB7"/>
    <w:rsid w:val="1218707E"/>
    <w:rsid w:val="1404179D"/>
    <w:rsid w:val="15741714"/>
    <w:rsid w:val="17F00B03"/>
    <w:rsid w:val="1C2312EE"/>
    <w:rsid w:val="1FE217EE"/>
    <w:rsid w:val="23562C95"/>
    <w:rsid w:val="25210D4C"/>
    <w:rsid w:val="2E9A61F5"/>
    <w:rsid w:val="2EC33401"/>
    <w:rsid w:val="3DD3226C"/>
    <w:rsid w:val="4A5A4ADD"/>
    <w:rsid w:val="4C55368C"/>
    <w:rsid w:val="4F9004CC"/>
    <w:rsid w:val="58C46D80"/>
    <w:rsid w:val="5C2849CC"/>
    <w:rsid w:val="5D8C685C"/>
    <w:rsid w:val="5E472653"/>
    <w:rsid w:val="6E860F24"/>
    <w:rsid w:val="73B84435"/>
    <w:rsid w:val="74010939"/>
    <w:rsid w:val="74660693"/>
    <w:rsid w:val="7D665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qFormat/>
    <w:uiPriority w:val="0"/>
    <w:pPr>
      <w:ind w:left="100" w:leftChars="2500"/>
    </w:p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脚 Char"/>
    <w:link w:val="3"/>
    <w:qFormat/>
    <w:uiPriority w:val="99"/>
    <w:rPr>
      <w:kern w:val="2"/>
      <w:sz w:val="18"/>
      <w:szCs w:val="18"/>
    </w:rPr>
  </w:style>
  <w:style w:type="character" w:customStyle="1" w:styleId="10">
    <w:name w:val="页眉 Char"/>
    <w:link w:val="4"/>
    <w:qFormat/>
    <w:uiPriority w:val="0"/>
    <w:rPr>
      <w:kern w:val="2"/>
      <w:sz w:val="18"/>
      <w:szCs w:val="18"/>
    </w:rPr>
  </w:style>
  <w:style w:type="character" w:customStyle="1" w:styleId="11">
    <w:name w:val="日期 Char"/>
    <w:link w:val="2"/>
    <w:qFormat/>
    <w:uiPriority w:val="0"/>
    <w:rPr>
      <w:kern w:val="2"/>
      <w:sz w:val="21"/>
    </w:rPr>
  </w:style>
  <w:style w:type="paragraph" w:customStyle="1" w:styleId="12">
    <w:name w:val="Char Char Char Char Char Char Char Char Char Char"/>
    <w:basedOn w:val="1"/>
    <w:qFormat/>
    <w:uiPriority w:val="0"/>
    <w:pPr>
      <w:tabs>
        <w:tab w:val="left" w:pos="425"/>
      </w:tabs>
      <w:ind w:left="425" w:hanging="425"/>
    </w:pPr>
    <w:rPr>
      <w:rFonts w:eastAsia="仿宋_GB2312"/>
      <w:kern w:val="24"/>
      <w:sz w:val="24"/>
      <w:szCs w:val="24"/>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4">
    <w:name w:val="No Spacing"/>
    <w:qFormat/>
    <w:uiPriority w:val="99"/>
    <w:pPr>
      <w:widowControl w:val="0"/>
      <w:jc w:val="both"/>
    </w:pPr>
    <w:rPr>
      <w:rFonts w:ascii="Calibri" w:hAnsi="Calibri"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529</Words>
  <Characters>3020</Characters>
  <Lines>25</Lines>
  <Paragraphs>7</Paragraphs>
  <TotalTime>0</TotalTime>
  <ScaleCrop>false</ScaleCrop>
  <LinksUpToDate>false</LinksUpToDate>
  <CharactersWithSpaces>3542</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2019-03-21T06:23:00Z</dcterms:created>
  <dc:creator>李雄</dc:creator>
  <cp:lastModifiedBy>恒</cp:lastModifiedBy>
  <cp:lastPrinted>2012-06-04T08:04:00Z</cp:lastPrinted>
  <dcterms:modified xsi:type="dcterms:W3CDTF">2019-04-01T08:01:23Z</dcterms:modified>
  <dc:title>编号: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